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F6E8B" w14:textId="77777777" w:rsidR="00787D67" w:rsidRDefault="00787D67" w:rsidP="00F61E8F">
      <w:pPr>
        <w:pStyle w:val="NoSpacing"/>
        <w:jc w:val="center"/>
        <w:rPr>
          <w:rFonts w:ascii="Arial" w:hAnsi="Arial" w:cs="Arial"/>
          <w:b/>
        </w:rPr>
      </w:pPr>
    </w:p>
    <w:p w14:paraId="450F6E8C" w14:textId="77777777" w:rsidR="00F61E8F" w:rsidRPr="003B78EC" w:rsidRDefault="00F61E8F" w:rsidP="00F61E8F">
      <w:pPr>
        <w:pStyle w:val="NoSpacing"/>
        <w:jc w:val="center"/>
        <w:rPr>
          <w:rFonts w:ascii="Arial" w:hAnsi="Arial" w:cs="Arial"/>
          <w:b/>
        </w:rPr>
      </w:pPr>
      <w:r w:rsidRPr="003B78EC">
        <w:rPr>
          <w:rFonts w:ascii="Arial" w:hAnsi="Arial" w:cs="Arial"/>
          <w:b/>
        </w:rPr>
        <w:t>PLATTE RIVER RECOVERY IMPLEMENTATION PROGRAM</w:t>
      </w:r>
    </w:p>
    <w:p w14:paraId="450F6E8D" w14:textId="77777777" w:rsidR="00F61E8F" w:rsidRDefault="00F61E8F" w:rsidP="00F61E8F">
      <w:pPr>
        <w:pStyle w:val="NoSpacing"/>
        <w:jc w:val="center"/>
        <w:rPr>
          <w:rFonts w:ascii="Arial" w:hAnsi="Arial" w:cs="Arial"/>
          <w:b/>
        </w:rPr>
      </w:pPr>
      <w:r w:rsidRPr="003B78EC">
        <w:rPr>
          <w:rFonts w:ascii="Arial" w:hAnsi="Arial" w:cs="Arial"/>
          <w:b/>
        </w:rPr>
        <w:t xml:space="preserve">Technical Advisory Committee </w:t>
      </w:r>
      <w:r w:rsidR="00C35807">
        <w:rPr>
          <w:rFonts w:ascii="Arial" w:hAnsi="Arial" w:cs="Arial"/>
          <w:b/>
        </w:rPr>
        <w:t>Meeting</w:t>
      </w:r>
      <w:r w:rsidRPr="003B78EC">
        <w:rPr>
          <w:rFonts w:ascii="Arial" w:hAnsi="Arial" w:cs="Arial"/>
          <w:b/>
        </w:rPr>
        <w:t xml:space="preserve"> </w:t>
      </w:r>
      <w:r w:rsidR="00FF0926">
        <w:rPr>
          <w:rFonts w:ascii="Arial" w:hAnsi="Arial" w:cs="Arial"/>
          <w:b/>
        </w:rPr>
        <w:t>Minu</w:t>
      </w:r>
      <w:r w:rsidR="00317E9C">
        <w:rPr>
          <w:rFonts w:ascii="Arial" w:hAnsi="Arial" w:cs="Arial"/>
          <w:b/>
        </w:rPr>
        <w:t>te</w:t>
      </w:r>
      <w:r w:rsidRPr="003B78EC">
        <w:rPr>
          <w:rFonts w:ascii="Arial" w:hAnsi="Arial" w:cs="Arial"/>
          <w:b/>
        </w:rPr>
        <w:t>s</w:t>
      </w:r>
    </w:p>
    <w:p w14:paraId="450F6E8E" w14:textId="0D2DF983" w:rsidR="003A3704" w:rsidRPr="003B78EC" w:rsidRDefault="00407EC1" w:rsidP="00F61E8F">
      <w:pPr>
        <w:pStyle w:val="NoSpacing"/>
        <w:jc w:val="center"/>
        <w:rPr>
          <w:rFonts w:ascii="Arial" w:hAnsi="Arial" w:cs="Arial"/>
          <w:b/>
        </w:rPr>
      </w:pPr>
      <w:r>
        <w:rPr>
          <w:rFonts w:ascii="Arial" w:hAnsi="Arial" w:cs="Arial"/>
          <w:b/>
        </w:rPr>
        <w:t>EDO Office, Kearney and Conference Call</w:t>
      </w:r>
    </w:p>
    <w:p w14:paraId="450F6E8F" w14:textId="3A5A9394" w:rsidR="00F61E8F" w:rsidRPr="00F23A7B" w:rsidRDefault="00407EC1" w:rsidP="00F61E8F">
      <w:pPr>
        <w:pStyle w:val="NoSpacing"/>
        <w:jc w:val="center"/>
        <w:rPr>
          <w:rFonts w:ascii="Arial" w:hAnsi="Arial" w:cs="Arial"/>
          <w:b/>
        </w:rPr>
      </w:pPr>
      <w:r>
        <w:rPr>
          <w:rFonts w:ascii="Arial" w:hAnsi="Arial" w:cs="Arial"/>
          <w:b/>
        </w:rPr>
        <w:t>April 30</w:t>
      </w:r>
      <w:r w:rsidR="00F61E8F" w:rsidRPr="002C0161">
        <w:rPr>
          <w:rFonts w:ascii="Arial" w:hAnsi="Arial" w:cs="Arial"/>
          <w:b/>
        </w:rPr>
        <w:t>, 201</w:t>
      </w:r>
      <w:r>
        <w:rPr>
          <w:rFonts w:ascii="Arial" w:hAnsi="Arial" w:cs="Arial"/>
          <w:b/>
        </w:rPr>
        <w:t>9</w:t>
      </w:r>
    </w:p>
    <w:p w14:paraId="450F6E90" w14:textId="77777777" w:rsidR="00F61E8F" w:rsidRPr="00F23A7B" w:rsidRDefault="00F61E8F" w:rsidP="00F61E8F">
      <w:pPr>
        <w:pStyle w:val="NoSpacing"/>
        <w:rPr>
          <w:rFonts w:ascii="Arial" w:hAnsi="Arial" w:cs="Arial"/>
          <w:b/>
        </w:rPr>
      </w:pPr>
    </w:p>
    <w:p w14:paraId="450F6E91" w14:textId="77777777" w:rsidR="00F61E8F" w:rsidRPr="003B78EC" w:rsidRDefault="00F61E8F" w:rsidP="00F61E8F">
      <w:pPr>
        <w:spacing w:after="120" w:line="240" w:lineRule="auto"/>
        <w:jc w:val="center"/>
        <w:rPr>
          <w:rFonts w:ascii="Arial" w:hAnsi="Arial" w:cs="Arial"/>
          <w:b/>
        </w:rPr>
      </w:pPr>
      <w:r w:rsidRPr="003B78EC">
        <w:rPr>
          <w:rFonts w:ascii="Arial" w:hAnsi="Arial" w:cs="Arial"/>
          <w:b/>
        </w:rPr>
        <w:t xml:space="preserve">Meeting </w:t>
      </w:r>
      <w:r>
        <w:rPr>
          <w:rFonts w:ascii="Arial" w:hAnsi="Arial" w:cs="Arial"/>
          <w:b/>
        </w:rPr>
        <w:t>Participant</w:t>
      </w:r>
      <w:r w:rsidRPr="003B78EC">
        <w:rPr>
          <w:rFonts w:ascii="Arial" w:hAnsi="Arial" w:cs="Arial"/>
          <w:b/>
        </w:rPr>
        <w:t>s</w:t>
      </w:r>
    </w:p>
    <w:p w14:paraId="450F6E92" w14:textId="77777777" w:rsidR="00F61E8F" w:rsidRPr="003B78EC" w:rsidRDefault="00F61E8F" w:rsidP="00F61E8F">
      <w:pPr>
        <w:spacing w:after="0" w:line="240" w:lineRule="auto"/>
        <w:jc w:val="both"/>
        <w:rPr>
          <w:rFonts w:ascii="Arial" w:hAnsi="Arial" w:cs="Arial"/>
          <w:b/>
          <w:u w:val="single"/>
        </w:rPr>
        <w:sectPr w:rsidR="00F61E8F" w:rsidRPr="003B78EC" w:rsidSect="00AC0D17">
          <w:headerReference w:type="default" r:id="rId12"/>
          <w:footerReference w:type="default" r:id="rId13"/>
          <w:pgSz w:w="12240" w:h="15840"/>
          <w:pgMar w:top="1440" w:right="1440" w:bottom="1440" w:left="1440" w:header="720" w:footer="720" w:gutter="0"/>
          <w:cols w:space="720"/>
          <w:docGrid w:linePitch="360"/>
        </w:sectPr>
      </w:pPr>
    </w:p>
    <w:p w14:paraId="5667AF62" w14:textId="77777777" w:rsidR="00AE0A92" w:rsidRDefault="00F61E8F" w:rsidP="00787D67">
      <w:pPr>
        <w:spacing w:after="0" w:line="240" w:lineRule="auto"/>
        <w:rPr>
          <w:rFonts w:ascii="Times New Roman" w:hAnsi="Times New Roman"/>
          <w:b/>
          <w:u w:val="single"/>
        </w:rPr>
      </w:pPr>
      <w:r w:rsidRPr="003B78EC">
        <w:rPr>
          <w:rFonts w:ascii="Times New Roman" w:hAnsi="Times New Roman"/>
          <w:b/>
          <w:u w:val="single"/>
        </w:rPr>
        <w:t xml:space="preserve">Technical Advisory Committee (TAC) </w:t>
      </w:r>
    </w:p>
    <w:p w14:paraId="2F3EADA4" w14:textId="77777777" w:rsidR="00146567" w:rsidRDefault="00146567" w:rsidP="00146567">
      <w:pPr>
        <w:spacing w:after="0" w:line="240" w:lineRule="auto"/>
        <w:rPr>
          <w:rFonts w:ascii="Times New Roman" w:hAnsi="Times New Roman"/>
          <w:b/>
          <w:bCs/>
        </w:rPr>
      </w:pPr>
      <w:r w:rsidRPr="002513FE">
        <w:rPr>
          <w:rFonts w:ascii="Times New Roman" w:hAnsi="Times New Roman"/>
          <w:b/>
          <w:bCs/>
        </w:rPr>
        <w:t>Bureau of Reclamation (BOR)</w:t>
      </w:r>
      <w:r w:rsidRPr="002513FE">
        <w:rPr>
          <w:rFonts w:ascii="Times New Roman" w:hAnsi="Times New Roman"/>
          <w:b/>
          <w:bCs/>
        </w:rPr>
        <w:tab/>
      </w:r>
    </w:p>
    <w:p w14:paraId="3EE20203" w14:textId="7F740607" w:rsidR="005716B8" w:rsidRDefault="00146567" w:rsidP="005716B8">
      <w:pPr>
        <w:spacing w:after="0" w:line="240" w:lineRule="auto"/>
        <w:ind w:left="180"/>
        <w:rPr>
          <w:rFonts w:ascii="Times New Roman" w:hAnsi="Times New Roman"/>
          <w:bCs/>
        </w:rPr>
      </w:pPr>
      <w:r>
        <w:rPr>
          <w:rFonts w:ascii="Times New Roman" w:hAnsi="Times New Roman"/>
          <w:bCs/>
        </w:rPr>
        <w:t>Brock Merrill</w:t>
      </w:r>
      <w:r w:rsidRPr="002513FE">
        <w:rPr>
          <w:rFonts w:ascii="Times New Roman" w:hAnsi="Times New Roman"/>
          <w:bCs/>
        </w:rPr>
        <w:t xml:space="preserve"> – Member</w:t>
      </w:r>
      <w:r>
        <w:rPr>
          <w:rFonts w:ascii="Times New Roman" w:hAnsi="Times New Roman"/>
          <w:bCs/>
        </w:rPr>
        <w:t xml:space="preserve"> </w:t>
      </w:r>
    </w:p>
    <w:p w14:paraId="73E40A4B" w14:textId="77777777" w:rsidR="00146567" w:rsidRPr="002513FE" w:rsidRDefault="00146567" w:rsidP="00146567">
      <w:pPr>
        <w:spacing w:after="0" w:line="240" w:lineRule="auto"/>
        <w:ind w:left="180"/>
        <w:rPr>
          <w:rFonts w:ascii="Times New Roman" w:hAnsi="Times New Roman"/>
          <w:bCs/>
        </w:rPr>
      </w:pPr>
    </w:p>
    <w:p w14:paraId="450F6E93" w14:textId="472E4DB3" w:rsidR="00787D67" w:rsidRPr="002513FE" w:rsidRDefault="00787D67" w:rsidP="00787D67">
      <w:pPr>
        <w:spacing w:after="0" w:line="240" w:lineRule="auto"/>
        <w:rPr>
          <w:rFonts w:ascii="Times New Roman" w:hAnsi="Times New Roman"/>
        </w:rPr>
      </w:pPr>
      <w:r w:rsidRPr="002513FE">
        <w:rPr>
          <w:rFonts w:ascii="Times New Roman" w:hAnsi="Times New Roman"/>
          <w:b/>
          <w:bCs/>
        </w:rPr>
        <w:t>State of Colorado</w:t>
      </w:r>
      <w:r w:rsidRPr="002513FE">
        <w:rPr>
          <w:rFonts w:ascii="Times New Roman" w:hAnsi="Times New Roman"/>
          <w:b/>
          <w:bCs/>
        </w:rPr>
        <w:tab/>
      </w:r>
      <w:r w:rsidRPr="002513FE">
        <w:rPr>
          <w:rFonts w:ascii="Times New Roman" w:hAnsi="Times New Roman"/>
          <w:b/>
          <w:bCs/>
        </w:rPr>
        <w:tab/>
      </w:r>
      <w:r w:rsidRPr="002513FE">
        <w:rPr>
          <w:rFonts w:ascii="Times New Roman" w:hAnsi="Times New Roman"/>
          <w:b/>
          <w:bCs/>
        </w:rPr>
        <w:tab/>
      </w:r>
      <w:r w:rsidRPr="002513FE">
        <w:rPr>
          <w:rFonts w:ascii="Times New Roman" w:hAnsi="Times New Roman"/>
          <w:b/>
          <w:bCs/>
        </w:rPr>
        <w:tab/>
      </w:r>
    </w:p>
    <w:p w14:paraId="7520EAD5" w14:textId="7EF0542B" w:rsidR="002C0161" w:rsidRDefault="002C0161" w:rsidP="002C0161">
      <w:pPr>
        <w:spacing w:after="0" w:line="240" w:lineRule="auto"/>
        <w:ind w:left="180"/>
        <w:rPr>
          <w:rFonts w:ascii="Times New Roman" w:hAnsi="Times New Roman"/>
          <w:bCs/>
        </w:rPr>
      </w:pPr>
      <w:bookmarkStart w:id="0" w:name="OLE_LINK1"/>
      <w:bookmarkStart w:id="1" w:name="OLE_LINK2"/>
      <w:r>
        <w:rPr>
          <w:rFonts w:ascii="Times New Roman" w:hAnsi="Times New Roman"/>
          <w:bCs/>
        </w:rPr>
        <w:t>Jojo La – Member</w:t>
      </w:r>
    </w:p>
    <w:bookmarkEnd w:id="0"/>
    <w:bookmarkEnd w:id="1"/>
    <w:p w14:paraId="450F6E95" w14:textId="77777777" w:rsidR="00787D67" w:rsidRPr="002513FE" w:rsidRDefault="00787D67" w:rsidP="00787D67">
      <w:pPr>
        <w:spacing w:after="0" w:line="240" w:lineRule="auto"/>
        <w:rPr>
          <w:rFonts w:ascii="Times New Roman" w:hAnsi="Times New Roman"/>
          <w:b/>
          <w:bCs/>
        </w:rPr>
      </w:pPr>
    </w:p>
    <w:p w14:paraId="450F6E96" w14:textId="77777777" w:rsidR="00F61E8F" w:rsidRPr="002513FE" w:rsidRDefault="00F61E8F" w:rsidP="00F61E8F">
      <w:pPr>
        <w:spacing w:after="0" w:line="240" w:lineRule="auto"/>
        <w:rPr>
          <w:rFonts w:ascii="Times New Roman" w:hAnsi="Times New Roman"/>
        </w:rPr>
      </w:pPr>
      <w:r w:rsidRPr="002513FE">
        <w:rPr>
          <w:rFonts w:ascii="Times New Roman" w:hAnsi="Times New Roman"/>
          <w:b/>
          <w:bCs/>
        </w:rPr>
        <w:t>State of Wyoming</w:t>
      </w:r>
      <w:r w:rsidRPr="002513FE">
        <w:rPr>
          <w:rFonts w:ascii="Times New Roman" w:hAnsi="Times New Roman"/>
          <w:b/>
          <w:bCs/>
        </w:rPr>
        <w:tab/>
      </w:r>
      <w:r w:rsidRPr="002513FE">
        <w:rPr>
          <w:rFonts w:ascii="Times New Roman" w:hAnsi="Times New Roman"/>
          <w:b/>
          <w:bCs/>
        </w:rPr>
        <w:tab/>
      </w:r>
      <w:r w:rsidRPr="002513FE">
        <w:rPr>
          <w:rFonts w:ascii="Times New Roman" w:hAnsi="Times New Roman"/>
          <w:b/>
          <w:bCs/>
        </w:rPr>
        <w:tab/>
      </w:r>
    </w:p>
    <w:p w14:paraId="628A484E" w14:textId="5AFD97DC" w:rsidR="000A09F7" w:rsidRDefault="000A09F7" w:rsidP="000A09F7">
      <w:pPr>
        <w:spacing w:after="0" w:line="240" w:lineRule="auto"/>
        <w:ind w:left="180"/>
        <w:rPr>
          <w:rFonts w:ascii="Times New Roman" w:hAnsi="Times New Roman"/>
          <w:bCs/>
        </w:rPr>
      </w:pPr>
      <w:r>
        <w:rPr>
          <w:rFonts w:ascii="Times New Roman" w:hAnsi="Times New Roman"/>
          <w:bCs/>
        </w:rPr>
        <w:t>Barry Lawrence – Member</w:t>
      </w:r>
    </w:p>
    <w:p w14:paraId="16C08BB0" w14:textId="37434EA2" w:rsidR="00C016CC" w:rsidRDefault="00C016CC" w:rsidP="00C016CC">
      <w:pPr>
        <w:spacing w:after="0" w:line="240" w:lineRule="auto"/>
        <w:ind w:left="180"/>
        <w:rPr>
          <w:rFonts w:ascii="Times New Roman" w:hAnsi="Times New Roman"/>
          <w:bCs/>
        </w:rPr>
      </w:pPr>
      <w:r>
        <w:rPr>
          <w:rFonts w:ascii="Times New Roman" w:hAnsi="Times New Roman"/>
          <w:bCs/>
        </w:rPr>
        <w:t>Jeremy Manley – Alternate</w:t>
      </w:r>
    </w:p>
    <w:p w14:paraId="71697DC0" w14:textId="77777777" w:rsidR="000A09F7" w:rsidRPr="002513FE" w:rsidRDefault="000A09F7" w:rsidP="00F61E8F">
      <w:pPr>
        <w:spacing w:after="0" w:line="240" w:lineRule="auto"/>
        <w:ind w:left="180"/>
        <w:rPr>
          <w:rFonts w:ascii="Times New Roman" w:hAnsi="Times New Roman"/>
          <w:bCs/>
        </w:rPr>
      </w:pPr>
    </w:p>
    <w:p w14:paraId="450F6E99" w14:textId="77777777" w:rsidR="00F61E8F" w:rsidRPr="002513FE" w:rsidRDefault="00F61E8F" w:rsidP="00F61E8F">
      <w:pPr>
        <w:spacing w:after="0" w:line="240" w:lineRule="auto"/>
        <w:rPr>
          <w:rFonts w:ascii="Times New Roman" w:hAnsi="Times New Roman"/>
        </w:rPr>
      </w:pPr>
      <w:r w:rsidRPr="002513FE">
        <w:rPr>
          <w:rFonts w:ascii="Times New Roman" w:hAnsi="Times New Roman"/>
          <w:b/>
          <w:bCs/>
        </w:rPr>
        <w:t>State of Nebraska</w:t>
      </w:r>
      <w:r w:rsidRPr="002513FE">
        <w:rPr>
          <w:rFonts w:ascii="Times New Roman" w:hAnsi="Times New Roman"/>
          <w:b/>
          <w:bCs/>
        </w:rPr>
        <w:tab/>
      </w:r>
      <w:r w:rsidRPr="002513FE">
        <w:rPr>
          <w:rFonts w:ascii="Times New Roman" w:hAnsi="Times New Roman"/>
          <w:b/>
          <w:bCs/>
        </w:rPr>
        <w:tab/>
      </w:r>
      <w:r w:rsidRPr="002513FE">
        <w:rPr>
          <w:rFonts w:ascii="Times New Roman" w:hAnsi="Times New Roman"/>
          <w:b/>
          <w:bCs/>
        </w:rPr>
        <w:tab/>
      </w:r>
    </w:p>
    <w:p w14:paraId="642B59F3" w14:textId="6AA31359" w:rsidR="00C016CC" w:rsidRDefault="00C016CC" w:rsidP="00C016CC">
      <w:pPr>
        <w:spacing w:after="0" w:line="240" w:lineRule="auto"/>
        <w:ind w:left="180"/>
        <w:rPr>
          <w:rFonts w:ascii="Times New Roman" w:hAnsi="Times New Roman"/>
          <w:bCs/>
        </w:rPr>
      </w:pPr>
      <w:r>
        <w:rPr>
          <w:rFonts w:ascii="Times New Roman" w:hAnsi="Times New Roman"/>
          <w:bCs/>
        </w:rPr>
        <w:t>Carol Flaute – Member</w:t>
      </w:r>
      <w:r w:rsidR="000307B7">
        <w:rPr>
          <w:rFonts w:ascii="Times New Roman" w:hAnsi="Times New Roman"/>
          <w:bCs/>
        </w:rPr>
        <w:t xml:space="preserve"> </w:t>
      </w:r>
      <w:r w:rsidR="000307B7">
        <w:rPr>
          <w:rFonts w:ascii="Times New Roman" w:hAnsi="Times New Roman"/>
        </w:rPr>
        <w:t>(WebEx)</w:t>
      </w:r>
    </w:p>
    <w:p w14:paraId="5B60524E" w14:textId="77777777" w:rsidR="000C459B" w:rsidRDefault="000C459B" w:rsidP="00F61E8F">
      <w:pPr>
        <w:spacing w:after="0" w:line="240" w:lineRule="auto"/>
        <w:rPr>
          <w:rFonts w:ascii="Times New Roman" w:hAnsi="Times New Roman"/>
          <w:b/>
          <w:bCs/>
        </w:rPr>
      </w:pPr>
    </w:p>
    <w:p w14:paraId="450F6E9C" w14:textId="411EF315" w:rsidR="00F61E8F" w:rsidRPr="002513FE" w:rsidRDefault="00F61E8F" w:rsidP="00F61E8F">
      <w:pPr>
        <w:spacing w:after="0" w:line="240" w:lineRule="auto"/>
        <w:rPr>
          <w:rFonts w:ascii="Times New Roman" w:hAnsi="Times New Roman"/>
        </w:rPr>
      </w:pPr>
      <w:r w:rsidRPr="002513FE">
        <w:rPr>
          <w:rFonts w:ascii="Times New Roman" w:hAnsi="Times New Roman"/>
          <w:b/>
          <w:bCs/>
        </w:rPr>
        <w:t>U.S. Fish and Wildlife Service (Service)</w:t>
      </w:r>
      <w:r w:rsidRPr="002513FE">
        <w:rPr>
          <w:rFonts w:ascii="Times New Roman" w:hAnsi="Times New Roman"/>
          <w:b/>
          <w:bCs/>
        </w:rPr>
        <w:tab/>
      </w:r>
      <w:r w:rsidRPr="002513FE">
        <w:rPr>
          <w:rFonts w:ascii="Times New Roman" w:hAnsi="Times New Roman"/>
        </w:rPr>
        <w:t xml:space="preserve"> </w:t>
      </w:r>
    </w:p>
    <w:p w14:paraId="450F6E9D" w14:textId="2C2C659C" w:rsidR="00F61E8F" w:rsidRDefault="00F61E8F" w:rsidP="00F61E8F">
      <w:pPr>
        <w:spacing w:after="0" w:line="240" w:lineRule="auto"/>
        <w:ind w:left="180"/>
        <w:rPr>
          <w:rFonts w:ascii="Times New Roman" w:hAnsi="Times New Roman"/>
          <w:bCs/>
        </w:rPr>
      </w:pPr>
      <w:r w:rsidRPr="002513FE">
        <w:rPr>
          <w:rFonts w:ascii="Times New Roman" w:hAnsi="Times New Roman"/>
          <w:bCs/>
        </w:rPr>
        <w:t>Matt Rabbe – Member</w:t>
      </w:r>
    </w:p>
    <w:p w14:paraId="450F6E9E" w14:textId="77777777" w:rsidR="00F61E8F" w:rsidRPr="002513FE" w:rsidRDefault="00F61E8F" w:rsidP="00F61E8F">
      <w:pPr>
        <w:spacing w:after="0" w:line="240" w:lineRule="auto"/>
        <w:rPr>
          <w:rFonts w:ascii="Times New Roman" w:hAnsi="Times New Roman"/>
          <w:b/>
          <w:bCs/>
        </w:rPr>
      </w:pPr>
    </w:p>
    <w:p w14:paraId="450F6EA2" w14:textId="77777777" w:rsidR="00F61E8F" w:rsidRPr="002513FE" w:rsidRDefault="00F61E8F" w:rsidP="00F61E8F">
      <w:pPr>
        <w:spacing w:after="0" w:line="240" w:lineRule="auto"/>
        <w:rPr>
          <w:rFonts w:ascii="Times New Roman" w:hAnsi="Times New Roman"/>
        </w:rPr>
      </w:pPr>
      <w:r w:rsidRPr="002513FE">
        <w:rPr>
          <w:rFonts w:ascii="Times New Roman" w:hAnsi="Times New Roman"/>
          <w:b/>
          <w:bCs/>
        </w:rPr>
        <w:t>Environmental Entities</w:t>
      </w:r>
      <w:r w:rsidRPr="002513FE">
        <w:rPr>
          <w:rFonts w:ascii="Times New Roman" w:hAnsi="Times New Roman"/>
          <w:b/>
          <w:bCs/>
        </w:rPr>
        <w:tab/>
      </w:r>
      <w:r w:rsidRPr="002513FE">
        <w:rPr>
          <w:rFonts w:ascii="Times New Roman" w:hAnsi="Times New Roman"/>
          <w:b/>
          <w:bCs/>
        </w:rPr>
        <w:tab/>
      </w:r>
      <w:r w:rsidRPr="002513FE">
        <w:rPr>
          <w:rFonts w:ascii="Times New Roman" w:hAnsi="Times New Roman"/>
          <w:b/>
          <w:bCs/>
        </w:rPr>
        <w:tab/>
      </w:r>
    </w:p>
    <w:p w14:paraId="0BAF1E34" w14:textId="0AD20B3F" w:rsidR="000A09F7" w:rsidRDefault="000A09F7" w:rsidP="000A09F7">
      <w:pPr>
        <w:spacing w:after="0" w:line="240" w:lineRule="auto"/>
        <w:ind w:left="180"/>
        <w:rPr>
          <w:rFonts w:ascii="Times New Roman" w:hAnsi="Times New Roman"/>
          <w:bCs/>
        </w:rPr>
      </w:pPr>
      <w:r>
        <w:rPr>
          <w:rFonts w:ascii="Times New Roman" w:hAnsi="Times New Roman"/>
          <w:bCs/>
        </w:rPr>
        <w:t>Rich Walters – Member</w:t>
      </w:r>
    </w:p>
    <w:p w14:paraId="2A3A35B6" w14:textId="6674470B" w:rsidR="003A37F3" w:rsidRDefault="003A37F3" w:rsidP="003A37F3">
      <w:pPr>
        <w:spacing w:after="0" w:line="240" w:lineRule="auto"/>
        <w:ind w:left="180"/>
        <w:rPr>
          <w:rFonts w:ascii="Times New Roman" w:hAnsi="Times New Roman"/>
          <w:bCs/>
        </w:rPr>
      </w:pPr>
      <w:r>
        <w:rPr>
          <w:rFonts w:ascii="Times New Roman" w:hAnsi="Times New Roman"/>
          <w:bCs/>
        </w:rPr>
        <w:t>Andrew Pierson – Alternate</w:t>
      </w:r>
      <w:r w:rsidR="000307B7">
        <w:rPr>
          <w:rFonts w:ascii="Times New Roman" w:hAnsi="Times New Roman"/>
          <w:bCs/>
        </w:rPr>
        <w:t xml:space="preserve"> </w:t>
      </w:r>
      <w:r w:rsidR="000307B7">
        <w:rPr>
          <w:rFonts w:ascii="Times New Roman" w:hAnsi="Times New Roman"/>
        </w:rPr>
        <w:t>(WebEx)</w:t>
      </w:r>
    </w:p>
    <w:p w14:paraId="0AFF68EF" w14:textId="77777777" w:rsidR="00DE36E5" w:rsidRPr="002513FE" w:rsidRDefault="00DE36E5" w:rsidP="00DE36E5">
      <w:pPr>
        <w:spacing w:after="0" w:line="240" w:lineRule="auto"/>
        <w:ind w:left="180"/>
        <w:rPr>
          <w:rFonts w:ascii="Times New Roman" w:hAnsi="Times New Roman"/>
          <w:bCs/>
        </w:rPr>
      </w:pPr>
    </w:p>
    <w:p w14:paraId="450F6EA5" w14:textId="77777777" w:rsidR="00F61E8F" w:rsidRPr="002513FE" w:rsidRDefault="00F61E8F" w:rsidP="00F61E8F">
      <w:pPr>
        <w:spacing w:after="0" w:line="240" w:lineRule="auto"/>
        <w:rPr>
          <w:rFonts w:ascii="Times New Roman" w:hAnsi="Times New Roman"/>
          <w:b/>
          <w:bCs/>
        </w:rPr>
      </w:pPr>
      <w:r w:rsidRPr="002513FE">
        <w:rPr>
          <w:rFonts w:ascii="Times New Roman" w:hAnsi="Times New Roman"/>
          <w:b/>
          <w:bCs/>
        </w:rPr>
        <w:t>Upper Platte Water Users</w:t>
      </w:r>
    </w:p>
    <w:p w14:paraId="450F6EA6" w14:textId="77777777" w:rsidR="00F61E8F" w:rsidRPr="002513FE" w:rsidRDefault="00F61E8F" w:rsidP="00F61E8F">
      <w:pPr>
        <w:spacing w:after="0" w:line="240" w:lineRule="auto"/>
        <w:ind w:left="180"/>
        <w:rPr>
          <w:rFonts w:ascii="Times New Roman" w:hAnsi="Times New Roman"/>
          <w:b/>
          <w:bCs/>
        </w:rPr>
      </w:pPr>
    </w:p>
    <w:p w14:paraId="450F6EA7" w14:textId="7D5D8803" w:rsidR="00F61E8F" w:rsidRDefault="00F61E8F" w:rsidP="00F61E8F">
      <w:pPr>
        <w:spacing w:after="0" w:line="240" w:lineRule="auto"/>
        <w:rPr>
          <w:ins w:id="2" w:author="La, Jojo" w:date="2019-05-02T13:30:00Z"/>
          <w:rFonts w:ascii="Times New Roman" w:hAnsi="Times New Roman"/>
          <w:b/>
          <w:bCs/>
        </w:rPr>
      </w:pPr>
      <w:r w:rsidRPr="002513FE">
        <w:rPr>
          <w:rFonts w:ascii="Times New Roman" w:hAnsi="Times New Roman"/>
          <w:b/>
          <w:bCs/>
        </w:rPr>
        <w:t>Colorado Water Users</w:t>
      </w:r>
    </w:p>
    <w:p w14:paraId="01F83DBD" w14:textId="385D36D3" w:rsidR="00CF4205" w:rsidRPr="001A6197" w:rsidRDefault="00CF4205" w:rsidP="00E00B8D">
      <w:pPr>
        <w:spacing w:after="0" w:line="240" w:lineRule="auto"/>
        <w:ind w:firstLine="180"/>
        <w:rPr>
          <w:rFonts w:ascii="Times New Roman" w:hAnsi="Times New Roman"/>
          <w:bCs/>
        </w:rPr>
      </w:pPr>
      <w:ins w:id="3" w:author="La, Jojo" w:date="2019-05-02T13:30:00Z">
        <w:r w:rsidRPr="001A6197">
          <w:rPr>
            <w:rFonts w:ascii="Times New Roman" w:hAnsi="Times New Roman"/>
            <w:bCs/>
          </w:rPr>
          <w:t>Kyle Whitaker</w:t>
        </w:r>
      </w:ins>
    </w:p>
    <w:p w14:paraId="57775174" w14:textId="77777777" w:rsidR="00C016CC" w:rsidRDefault="00C016CC" w:rsidP="00C50F48">
      <w:pPr>
        <w:spacing w:after="0" w:line="240" w:lineRule="auto"/>
        <w:ind w:left="180"/>
        <w:rPr>
          <w:rFonts w:ascii="Times New Roman" w:hAnsi="Times New Roman"/>
        </w:rPr>
      </w:pPr>
    </w:p>
    <w:p w14:paraId="450F6EAA" w14:textId="77777777" w:rsidR="00F61E8F" w:rsidRPr="002513FE" w:rsidRDefault="00F61E8F" w:rsidP="00F61E8F">
      <w:pPr>
        <w:spacing w:after="0" w:line="240" w:lineRule="auto"/>
        <w:rPr>
          <w:rFonts w:ascii="Times New Roman" w:hAnsi="Times New Roman"/>
        </w:rPr>
      </w:pPr>
      <w:r w:rsidRPr="002513FE">
        <w:rPr>
          <w:rFonts w:ascii="Times New Roman" w:hAnsi="Times New Roman"/>
          <w:b/>
          <w:bCs/>
        </w:rPr>
        <w:t>Downstream Water Users</w:t>
      </w:r>
    </w:p>
    <w:p w14:paraId="450F6EAC" w14:textId="430ABC55" w:rsidR="00F61E8F" w:rsidRDefault="00F23A7B" w:rsidP="00F61E8F">
      <w:pPr>
        <w:spacing w:after="0" w:line="240" w:lineRule="auto"/>
        <w:ind w:left="180"/>
        <w:rPr>
          <w:rFonts w:ascii="Times New Roman" w:hAnsi="Times New Roman"/>
        </w:rPr>
      </w:pPr>
      <w:r>
        <w:rPr>
          <w:rFonts w:ascii="Times New Roman" w:hAnsi="Times New Roman"/>
        </w:rPr>
        <w:t>Dave Zorn</w:t>
      </w:r>
      <w:r w:rsidR="00F61E8F" w:rsidRPr="002513FE">
        <w:rPr>
          <w:rFonts w:ascii="Times New Roman" w:hAnsi="Times New Roman"/>
        </w:rPr>
        <w:t xml:space="preserve"> – Member</w:t>
      </w:r>
    </w:p>
    <w:p w14:paraId="584AA7D8" w14:textId="77777777" w:rsidR="00C016CC" w:rsidRDefault="00AE0A92" w:rsidP="00AE0A92">
      <w:pPr>
        <w:spacing w:after="0" w:line="240" w:lineRule="auto"/>
        <w:ind w:left="180"/>
        <w:rPr>
          <w:rFonts w:ascii="Times New Roman" w:hAnsi="Times New Roman"/>
        </w:rPr>
      </w:pPr>
      <w:r>
        <w:rPr>
          <w:rFonts w:ascii="Times New Roman" w:hAnsi="Times New Roman"/>
        </w:rPr>
        <w:t>Mark Czaplewski – Member</w:t>
      </w:r>
    </w:p>
    <w:p w14:paraId="46BC3814" w14:textId="77777777" w:rsidR="00C016CC" w:rsidRDefault="00C016CC" w:rsidP="00C016CC">
      <w:pPr>
        <w:spacing w:after="0" w:line="240" w:lineRule="auto"/>
        <w:ind w:left="180"/>
        <w:rPr>
          <w:rFonts w:ascii="Times New Roman" w:hAnsi="Times New Roman"/>
        </w:rPr>
      </w:pPr>
      <w:r>
        <w:rPr>
          <w:rFonts w:ascii="Times New Roman" w:hAnsi="Times New Roman"/>
        </w:rPr>
        <w:t>Jim Jenniges – Member</w:t>
      </w:r>
    </w:p>
    <w:p w14:paraId="450F6EAD" w14:textId="25F55462" w:rsidR="00F61E8F" w:rsidRPr="002513FE" w:rsidRDefault="00F61E8F" w:rsidP="00C016CC">
      <w:pPr>
        <w:spacing w:after="0" w:line="240" w:lineRule="auto"/>
        <w:ind w:left="180"/>
        <w:rPr>
          <w:rFonts w:ascii="Times New Roman" w:hAnsi="Times New Roman"/>
          <w:b/>
          <w:u w:val="single"/>
        </w:rPr>
      </w:pPr>
      <w:r w:rsidRPr="002513FE">
        <w:rPr>
          <w:rFonts w:ascii="Times New Roman" w:hAnsi="Times New Roman"/>
          <w:b/>
          <w:u w:val="single"/>
        </w:rPr>
        <w:br w:type="column"/>
      </w:r>
      <w:r w:rsidRPr="002513FE">
        <w:rPr>
          <w:rFonts w:ascii="Times New Roman" w:hAnsi="Times New Roman"/>
          <w:b/>
          <w:u w:val="single"/>
        </w:rPr>
        <w:t>Executive Director’s Office (EDO)</w:t>
      </w:r>
    </w:p>
    <w:p w14:paraId="3DE6B30E" w14:textId="77777777" w:rsidR="00C016CC" w:rsidRPr="002513FE" w:rsidRDefault="00C016CC" w:rsidP="00C016CC">
      <w:pPr>
        <w:spacing w:after="0" w:line="240" w:lineRule="auto"/>
        <w:ind w:left="187"/>
        <w:jc w:val="both"/>
        <w:rPr>
          <w:rFonts w:ascii="Times New Roman" w:hAnsi="Times New Roman"/>
        </w:rPr>
      </w:pPr>
      <w:r w:rsidRPr="002513FE">
        <w:rPr>
          <w:rFonts w:ascii="Times New Roman" w:hAnsi="Times New Roman"/>
        </w:rPr>
        <w:t>Jason Farnsworth</w:t>
      </w:r>
    </w:p>
    <w:p w14:paraId="566FEEFC" w14:textId="77777777" w:rsidR="00C016CC" w:rsidRPr="002513FE" w:rsidRDefault="00C016CC" w:rsidP="00C016CC">
      <w:pPr>
        <w:spacing w:after="0" w:line="240" w:lineRule="auto"/>
        <w:ind w:left="187"/>
        <w:jc w:val="both"/>
        <w:rPr>
          <w:rFonts w:ascii="Times New Roman" w:hAnsi="Times New Roman"/>
        </w:rPr>
      </w:pPr>
      <w:r w:rsidRPr="002513FE">
        <w:rPr>
          <w:rFonts w:ascii="Times New Roman" w:hAnsi="Times New Roman"/>
        </w:rPr>
        <w:t>Chad Smith</w:t>
      </w:r>
    </w:p>
    <w:p w14:paraId="1F301DA7" w14:textId="77777777" w:rsidR="00C016CC" w:rsidRPr="002513FE" w:rsidRDefault="00C016CC" w:rsidP="00C016CC">
      <w:pPr>
        <w:spacing w:after="0" w:line="240" w:lineRule="auto"/>
        <w:ind w:left="187"/>
        <w:jc w:val="both"/>
        <w:rPr>
          <w:rFonts w:ascii="Times New Roman" w:hAnsi="Times New Roman"/>
        </w:rPr>
      </w:pPr>
      <w:r w:rsidRPr="002513FE">
        <w:rPr>
          <w:rFonts w:ascii="Times New Roman" w:hAnsi="Times New Roman"/>
        </w:rPr>
        <w:t>Dave Baasch</w:t>
      </w:r>
    </w:p>
    <w:p w14:paraId="13EE5CEC" w14:textId="77777777" w:rsidR="00C016CC" w:rsidRDefault="00C016CC" w:rsidP="00C016CC">
      <w:pPr>
        <w:spacing w:after="0" w:line="240" w:lineRule="auto"/>
        <w:ind w:left="187"/>
        <w:jc w:val="both"/>
        <w:rPr>
          <w:rFonts w:ascii="Times New Roman" w:hAnsi="Times New Roman"/>
        </w:rPr>
      </w:pPr>
      <w:r w:rsidRPr="002513FE">
        <w:rPr>
          <w:rFonts w:ascii="Times New Roman" w:hAnsi="Times New Roman"/>
        </w:rPr>
        <w:t>Patrick Farrell</w:t>
      </w:r>
    </w:p>
    <w:p w14:paraId="63B2E050" w14:textId="77777777" w:rsidR="00C016CC" w:rsidRPr="00D94567" w:rsidRDefault="00C016CC" w:rsidP="00C016CC">
      <w:pPr>
        <w:spacing w:after="0" w:line="240" w:lineRule="auto"/>
        <w:ind w:left="187"/>
        <w:jc w:val="both"/>
        <w:rPr>
          <w:rFonts w:ascii="Times New Roman" w:hAnsi="Times New Roman"/>
        </w:rPr>
      </w:pPr>
      <w:r w:rsidRPr="00D94567">
        <w:rPr>
          <w:rFonts w:ascii="Times New Roman" w:hAnsi="Times New Roman"/>
        </w:rPr>
        <w:t>Kevin Werbylo</w:t>
      </w:r>
    </w:p>
    <w:p w14:paraId="60543913" w14:textId="77777777" w:rsidR="00C016CC" w:rsidRPr="00D94567" w:rsidRDefault="00C016CC" w:rsidP="00C016CC">
      <w:pPr>
        <w:spacing w:after="0" w:line="240" w:lineRule="auto"/>
        <w:ind w:left="187"/>
        <w:jc w:val="both"/>
        <w:rPr>
          <w:rFonts w:ascii="Times New Roman" w:hAnsi="Times New Roman"/>
        </w:rPr>
      </w:pPr>
      <w:r w:rsidRPr="00D94567">
        <w:rPr>
          <w:rFonts w:ascii="Times New Roman" w:hAnsi="Times New Roman"/>
        </w:rPr>
        <w:t>Tom Smrdel</w:t>
      </w:r>
    </w:p>
    <w:p w14:paraId="1A1E69D8" w14:textId="77777777" w:rsidR="00C016CC" w:rsidRDefault="00C016CC" w:rsidP="00C016CC">
      <w:pPr>
        <w:spacing w:after="0" w:line="240" w:lineRule="auto"/>
        <w:ind w:left="187"/>
        <w:jc w:val="both"/>
        <w:rPr>
          <w:rFonts w:ascii="Times New Roman" w:hAnsi="Times New Roman"/>
        </w:rPr>
      </w:pPr>
      <w:r w:rsidRPr="00D94567">
        <w:rPr>
          <w:rFonts w:ascii="Times New Roman" w:hAnsi="Times New Roman"/>
        </w:rPr>
        <w:t>Scott Griebling</w:t>
      </w:r>
    </w:p>
    <w:p w14:paraId="1BCF3214" w14:textId="4FB2EE0C" w:rsidR="00C016CC" w:rsidRDefault="00C016CC" w:rsidP="00C016CC">
      <w:pPr>
        <w:spacing w:after="0" w:line="240" w:lineRule="auto"/>
        <w:ind w:left="187"/>
        <w:jc w:val="both"/>
        <w:rPr>
          <w:rFonts w:ascii="Times New Roman" w:hAnsi="Times New Roman"/>
        </w:rPr>
      </w:pPr>
      <w:r>
        <w:rPr>
          <w:rFonts w:ascii="Times New Roman" w:hAnsi="Times New Roman"/>
        </w:rPr>
        <w:t>Courtney Black</w:t>
      </w:r>
    </w:p>
    <w:p w14:paraId="1E630FEA" w14:textId="0D73ED82" w:rsidR="000307B7" w:rsidRDefault="000307B7" w:rsidP="00C016CC">
      <w:pPr>
        <w:spacing w:after="0" w:line="240" w:lineRule="auto"/>
        <w:ind w:left="187"/>
        <w:jc w:val="both"/>
        <w:rPr>
          <w:rFonts w:ascii="Times New Roman" w:hAnsi="Times New Roman"/>
        </w:rPr>
      </w:pPr>
      <w:r>
        <w:rPr>
          <w:rFonts w:ascii="Times New Roman" w:hAnsi="Times New Roman"/>
        </w:rPr>
        <w:t>Justin Brei</w:t>
      </w:r>
    </w:p>
    <w:p w14:paraId="6DBE5942" w14:textId="77777777" w:rsidR="006C784C" w:rsidRPr="006C784C" w:rsidRDefault="006C784C" w:rsidP="006C784C">
      <w:pPr>
        <w:spacing w:after="0" w:line="240" w:lineRule="auto"/>
        <w:ind w:left="187"/>
        <w:jc w:val="both"/>
        <w:rPr>
          <w:rFonts w:ascii="Times New Roman" w:hAnsi="Times New Roman"/>
        </w:rPr>
      </w:pPr>
    </w:p>
    <w:p w14:paraId="450F6EB4" w14:textId="77777777" w:rsidR="00F61E8F" w:rsidRPr="002513FE" w:rsidRDefault="00F61E8F" w:rsidP="00F61E8F">
      <w:pPr>
        <w:spacing w:after="0" w:line="240" w:lineRule="auto"/>
        <w:rPr>
          <w:rFonts w:ascii="Times New Roman" w:hAnsi="Times New Roman"/>
          <w:b/>
          <w:u w:val="single"/>
        </w:rPr>
      </w:pPr>
      <w:r w:rsidRPr="002513FE">
        <w:rPr>
          <w:rFonts w:ascii="Times New Roman" w:hAnsi="Times New Roman"/>
          <w:b/>
          <w:u w:val="single"/>
        </w:rPr>
        <w:t>Other Participants</w:t>
      </w:r>
    </w:p>
    <w:p w14:paraId="37E95EEF" w14:textId="529D4F35" w:rsidR="006C784C" w:rsidRDefault="00C016CC" w:rsidP="006C784C">
      <w:pPr>
        <w:spacing w:after="0" w:line="240" w:lineRule="auto"/>
        <w:ind w:left="180"/>
        <w:rPr>
          <w:rFonts w:ascii="Times New Roman" w:hAnsi="Times New Roman"/>
        </w:rPr>
      </w:pPr>
      <w:r>
        <w:rPr>
          <w:rFonts w:ascii="Times New Roman" w:hAnsi="Times New Roman"/>
        </w:rPr>
        <w:t xml:space="preserve">Joel Jorgensen </w:t>
      </w:r>
      <w:r w:rsidR="006C784C">
        <w:rPr>
          <w:rFonts w:ascii="Times New Roman" w:hAnsi="Times New Roman"/>
        </w:rPr>
        <w:t>–</w:t>
      </w:r>
      <w:r>
        <w:rPr>
          <w:rFonts w:ascii="Times New Roman" w:hAnsi="Times New Roman"/>
        </w:rPr>
        <w:t xml:space="preserve"> NGPC</w:t>
      </w:r>
      <w:r w:rsidR="004A155A">
        <w:rPr>
          <w:rFonts w:ascii="Times New Roman" w:hAnsi="Times New Roman"/>
        </w:rPr>
        <w:t xml:space="preserve"> (WebEx)</w:t>
      </w:r>
    </w:p>
    <w:p w14:paraId="74B01ED6" w14:textId="147FCF86" w:rsidR="006C784C" w:rsidRDefault="00C016CC" w:rsidP="006C784C">
      <w:pPr>
        <w:spacing w:after="0" w:line="240" w:lineRule="auto"/>
        <w:ind w:left="180"/>
        <w:rPr>
          <w:rFonts w:ascii="Times New Roman" w:hAnsi="Times New Roman"/>
        </w:rPr>
      </w:pPr>
      <w:r>
        <w:rPr>
          <w:rFonts w:ascii="Times New Roman" w:hAnsi="Times New Roman"/>
        </w:rPr>
        <w:t>And</w:t>
      </w:r>
      <w:r w:rsidR="00785286">
        <w:rPr>
          <w:rFonts w:ascii="Times New Roman" w:hAnsi="Times New Roman"/>
        </w:rPr>
        <w:t>rew</w:t>
      </w:r>
      <w:r>
        <w:rPr>
          <w:rFonts w:ascii="Times New Roman" w:hAnsi="Times New Roman"/>
        </w:rPr>
        <w:t xml:space="preserve"> Caven </w:t>
      </w:r>
      <w:r w:rsidR="006C784C">
        <w:rPr>
          <w:rFonts w:ascii="Times New Roman" w:hAnsi="Times New Roman"/>
        </w:rPr>
        <w:t>–</w:t>
      </w:r>
      <w:r>
        <w:rPr>
          <w:rFonts w:ascii="Times New Roman" w:hAnsi="Times New Roman"/>
        </w:rPr>
        <w:t xml:space="preserve"> Trust</w:t>
      </w:r>
    </w:p>
    <w:p w14:paraId="382958BE" w14:textId="25965834" w:rsidR="006C784C" w:rsidRDefault="00C016CC" w:rsidP="006C784C">
      <w:pPr>
        <w:spacing w:after="0" w:line="240" w:lineRule="auto"/>
        <w:ind w:left="180"/>
        <w:rPr>
          <w:rFonts w:ascii="Times New Roman" w:hAnsi="Times New Roman"/>
        </w:rPr>
      </w:pPr>
      <w:r>
        <w:rPr>
          <w:rFonts w:ascii="Times New Roman" w:hAnsi="Times New Roman"/>
        </w:rPr>
        <w:t xml:space="preserve">Mike Drain </w:t>
      </w:r>
      <w:r w:rsidR="006C784C">
        <w:rPr>
          <w:rFonts w:ascii="Times New Roman" w:hAnsi="Times New Roman"/>
        </w:rPr>
        <w:t>–</w:t>
      </w:r>
      <w:r>
        <w:rPr>
          <w:rFonts w:ascii="Times New Roman" w:hAnsi="Times New Roman"/>
        </w:rPr>
        <w:t xml:space="preserve"> NPPD</w:t>
      </w:r>
    </w:p>
    <w:p w14:paraId="5F2CEE8A" w14:textId="7FBE0DF4" w:rsidR="00F94EC2" w:rsidRDefault="00F94EC2" w:rsidP="00F94EC2">
      <w:pPr>
        <w:spacing w:after="0" w:line="240" w:lineRule="auto"/>
        <w:ind w:firstLine="180"/>
        <w:rPr>
          <w:rFonts w:ascii="Times New Roman" w:hAnsi="Times New Roman"/>
          <w:bCs/>
        </w:rPr>
      </w:pPr>
      <w:r>
        <w:rPr>
          <w:rFonts w:ascii="Times New Roman" w:hAnsi="Times New Roman"/>
          <w:bCs/>
        </w:rPr>
        <w:t>Sara</w:t>
      </w:r>
      <w:ins w:id="4" w:author="David Baasch" w:date="2019-05-06T08:41:00Z">
        <w:r w:rsidR="00E00B8D">
          <w:rPr>
            <w:rFonts w:ascii="Times New Roman" w:hAnsi="Times New Roman"/>
            <w:bCs/>
          </w:rPr>
          <w:t>h</w:t>
        </w:r>
      </w:ins>
      <w:r>
        <w:rPr>
          <w:rFonts w:ascii="Times New Roman" w:hAnsi="Times New Roman"/>
          <w:bCs/>
        </w:rPr>
        <w:t xml:space="preserve"> Nevison </w:t>
      </w:r>
      <w:r w:rsidR="000307B7">
        <w:rPr>
          <w:rFonts w:ascii="Times New Roman" w:hAnsi="Times New Roman"/>
        </w:rPr>
        <w:t>–</w:t>
      </w:r>
      <w:r>
        <w:rPr>
          <w:rFonts w:ascii="Times New Roman" w:hAnsi="Times New Roman"/>
          <w:bCs/>
        </w:rPr>
        <w:t xml:space="preserve"> Nebraska</w:t>
      </w:r>
      <w:r w:rsidR="00E81975">
        <w:rPr>
          <w:rFonts w:ascii="Times New Roman" w:hAnsi="Times New Roman"/>
          <w:bCs/>
        </w:rPr>
        <w:t xml:space="preserve"> </w:t>
      </w:r>
      <w:r w:rsidR="00E81975">
        <w:rPr>
          <w:rFonts w:ascii="Times New Roman" w:hAnsi="Times New Roman"/>
        </w:rPr>
        <w:t>(WebEx)</w:t>
      </w:r>
    </w:p>
    <w:p w14:paraId="7B66167A" w14:textId="2B48A0A6" w:rsidR="00F94EC2" w:rsidRPr="00A44FDD" w:rsidRDefault="00A44FDD" w:rsidP="00A44FDD">
      <w:pPr>
        <w:spacing w:after="0" w:line="240" w:lineRule="auto"/>
        <w:ind w:left="180"/>
        <w:rPr>
          <w:rFonts w:ascii="Times New Roman" w:hAnsi="Times New Roman"/>
          <w:bCs/>
        </w:rPr>
        <w:sectPr w:rsidR="00F94EC2" w:rsidRPr="00A44FDD" w:rsidSect="00AC0D17">
          <w:type w:val="continuous"/>
          <w:pgSz w:w="12240" w:h="15840"/>
          <w:pgMar w:top="1440" w:right="1440" w:bottom="1440" w:left="1440" w:header="720" w:footer="720" w:gutter="0"/>
          <w:cols w:num="2" w:space="720"/>
          <w:docGrid w:linePitch="360"/>
        </w:sectPr>
      </w:pPr>
      <w:r>
        <w:rPr>
          <w:rFonts w:ascii="Times New Roman" w:hAnsi="Times New Roman"/>
          <w:bCs/>
        </w:rPr>
        <w:t xml:space="preserve">Tom Econopouly </w:t>
      </w:r>
      <w:r w:rsidR="000307B7">
        <w:rPr>
          <w:rFonts w:ascii="Times New Roman" w:hAnsi="Times New Roman"/>
        </w:rPr>
        <w:t xml:space="preserve">– </w:t>
      </w:r>
      <w:r>
        <w:rPr>
          <w:rFonts w:ascii="Times New Roman" w:hAnsi="Times New Roman"/>
          <w:bCs/>
        </w:rPr>
        <w:t>USFWS</w:t>
      </w:r>
    </w:p>
    <w:p w14:paraId="450F6EB7" w14:textId="200FFF06" w:rsidR="00F61E8F" w:rsidRPr="003B78EC" w:rsidRDefault="00525934" w:rsidP="00F61E8F">
      <w:pPr>
        <w:spacing w:after="0" w:line="240" w:lineRule="auto"/>
        <w:rPr>
          <w:rFonts w:ascii="Times New Roman" w:hAnsi="Times New Roman"/>
          <w:b/>
          <w:u w:val="single"/>
        </w:rPr>
        <w:sectPr w:rsidR="00F61E8F" w:rsidRPr="003B78EC" w:rsidSect="00AC0D17">
          <w:type w:val="continuous"/>
          <w:pgSz w:w="12240" w:h="15840"/>
          <w:pgMar w:top="1440" w:right="1440" w:bottom="1440" w:left="1440" w:header="720" w:footer="720" w:gutter="0"/>
          <w:cols w:space="720"/>
          <w:docGrid w:linePitch="360"/>
        </w:sectPr>
      </w:pPr>
      <w:r>
        <w:rPr>
          <w:rFonts w:ascii="Times New Roman" w:hAnsi="Times New Roman"/>
          <w:b/>
          <w:bCs/>
          <w:noProof/>
        </w:rPr>
        <mc:AlternateContent>
          <mc:Choice Requires="wps">
            <w:drawing>
              <wp:inline distT="0" distB="0" distL="0" distR="0" wp14:anchorId="450F6EE0" wp14:editId="6D765A82">
                <wp:extent cx="5943600" cy="635"/>
                <wp:effectExtent l="9525" t="5715" r="9525" b="12700"/>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237472B0" id="_x0000_t32" coordsize="21600,21600" o:spt="32" o:oned="t" path="m,l21600,21600e" filled="f">
                <v:path arrowok="t" fillok="f" o:connecttype="none"/>
                <o:lock v:ext="edit" shapetype="t"/>
              </v:shapetype>
              <v:shape id="AutoShape 2" o:spid="_x0000_s1026" type="#_x0000_t32" style="width:468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">
                <v:stroke dashstyle="dash"/>
                <w10:anchorlock/>
              </v:shape>
            </w:pict>
          </mc:Fallback>
        </mc:AlternateContent>
      </w:r>
    </w:p>
    <w:p w14:paraId="450F6EB8" w14:textId="77777777" w:rsidR="00F61E8F" w:rsidRPr="0040616D" w:rsidRDefault="00F61E8F" w:rsidP="00466BEB">
      <w:pPr>
        <w:pStyle w:val="NoSpacing"/>
        <w:spacing w:before="120"/>
        <w:rPr>
          <w:rFonts w:ascii="Times New Roman" w:hAnsi="Times New Roman"/>
          <w:b/>
          <w:sz w:val="24"/>
          <w:szCs w:val="24"/>
          <w:u w:val="single"/>
        </w:rPr>
      </w:pPr>
      <w:r w:rsidRPr="0040616D">
        <w:rPr>
          <w:rFonts w:ascii="Times New Roman" w:hAnsi="Times New Roman"/>
          <w:b/>
          <w:sz w:val="24"/>
          <w:szCs w:val="24"/>
          <w:u w:val="single"/>
        </w:rPr>
        <w:lastRenderedPageBreak/>
        <w:t>Welcome and Administrative</w:t>
      </w:r>
    </w:p>
    <w:p w14:paraId="450F6EB9" w14:textId="4F9C5F3C" w:rsidR="00A07C2F" w:rsidRDefault="005716B8" w:rsidP="00FC4238">
      <w:pPr>
        <w:pStyle w:val="NoSpacing"/>
        <w:rPr>
          <w:rFonts w:ascii="Times New Roman" w:hAnsi="Times New Roman"/>
          <w:sz w:val="24"/>
          <w:szCs w:val="24"/>
        </w:rPr>
      </w:pPr>
      <w:r>
        <w:rPr>
          <w:rFonts w:ascii="Times New Roman" w:hAnsi="Times New Roman"/>
          <w:sz w:val="24"/>
          <w:szCs w:val="24"/>
        </w:rPr>
        <w:t>Baasch</w:t>
      </w:r>
      <w:r w:rsidR="00C45B09" w:rsidRPr="00D94567">
        <w:rPr>
          <w:rFonts w:ascii="Times New Roman" w:hAnsi="Times New Roman"/>
          <w:sz w:val="24"/>
          <w:szCs w:val="24"/>
        </w:rPr>
        <w:t xml:space="preserve"> </w:t>
      </w:r>
      <w:r w:rsidR="00F61E8F" w:rsidRPr="00D94567">
        <w:rPr>
          <w:rFonts w:ascii="Times New Roman" w:hAnsi="Times New Roman"/>
          <w:sz w:val="24"/>
          <w:szCs w:val="24"/>
        </w:rPr>
        <w:t xml:space="preserve">called the </w:t>
      </w:r>
      <w:r w:rsidR="0007089E" w:rsidRPr="00D94567">
        <w:rPr>
          <w:rFonts w:ascii="Times New Roman" w:hAnsi="Times New Roman"/>
          <w:sz w:val="24"/>
          <w:szCs w:val="24"/>
        </w:rPr>
        <w:t>meeting</w:t>
      </w:r>
      <w:r w:rsidR="00F61E8F" w:rsidRPr="00D94567">
        <w:rPr>
          <w:rFonts w:ascii="Times New Roman" w:hAnsi="Times New Roman"/>
          <w:sz w:val="24"/>
          <w:szCs w:val="24"/>
        </w:rPr>
        <w:t xml:space="preserve"> to order</w:t>
      </w:r>
      <w:r w:rsidR="00D74711" w:rsidRPr="00D94567">
        <w:rPr>
          <w:rFonts w:ascii="Times New Roman" w:hAnsi="Times New Roman"/>
          <w:sz w:val="24"/>
          <w:szCs w:val="24"/>
        </w:rPr>
        <w:t xml:space="preserve"> and asked for any agenda modifications;</w:t>
      </w:r>
      <w:r w:rsidR="002513FE" w:rsidRPr="00D94567">
        <w:rPr>
          <w:rFonts w:ascii="Times New Roman" w:hAnsi="Times New Roman"/>
          <w:sz w:val="24"/>
          <w:szCs w:val="24"/>
        </w:rPr>
        <w:t xml:space="preserve"> </w:t>
      </w:r>
      <w:r w:rsidR="00307B7A">
        <w:rPr>
          <w:rFonts w:ascii="Times New Roman" w:hAnsi="Times New Roman"/>
          <w:sz w:val="24"/>
          <w:szCs w:val="24"/>
        </w:rPr>
        <w:t>Caven asked for some time during the meeting to discuss a potential macroinvertebrate study on Program and Trust lands</w:t>
      </w:r>
      <w:r w:rsidR="00021AD3" w:rsidRPr="00D94567">
        <w:rPr>
          <w:rFonts w:ascii="Times New Roman" w:hAnsi="Times New Roman"/>
          <w:sz w:val="24"/>
          <w:szCs w:val="24"/>
        </w:rPr>
        <w:t>.</w:t>
      </w:r>
    </w:p>
    <w:p w14:paraId="450F6EBA" w14:textId="77777777" w:rsidR="001B7DBE" w:rsidRDefault="001B7DBE" w:rsidP="00FC4238">
      <w:pPr>
        <w:pStyle w:val="NoSpacing"/>
        <w:rPr>
          <w:rFonts w:ascii="Times New Roman" w:hAnsi="Times New Roman"/>
          <w:b/>
          <w:sz w:val="24"/>
          <w:szCs w:val="24"/>
        </w:rPr>
      </w:pPr>
    </w:p>
    <w:p w14:paraId="5CF47491" w14:textId="1E6E63F5" w:rsidR="00307B7A" w:rsidRDefault="00307B7A" w:rsidP="00307B7A">
      <w:pPr>
        <w:pStyle w:val="NoSpacing"/>
        <w:rPr>
          <w:rFonts w:ascii="Times New Roman" w:hAnsi="Times New Roman"/>
          <w:b/>
          <w:sz w:val="24"/>
          <w:szCs w:val="24"/>
          <w:u w:val="single"/>
        </w:rPr>
      </w:pPr>
      <w:r>
        <w:rPr>
          <w:rFonts w:ascii="Times New Roman" w:hAnsi="Times New Roman"/>
          <w:b/>
          <w:sz w:val="24"/>
          <w:szCs w:val="24"/>
          <w:u w:val="single"/>
        </w:rPr>
        <w:t>TAC Chair</w:t>
      </w:r>
    </w:p>
    <w:p w14:paraId="3C2AFEBD" w14:textId="7F93E715" w:rsidR="00307B7A" w:rsidRPr="001D098F" w:rsidRDefault="00307B7A" w:rsidP="00307B7A">
      <w:pPr>
        <w:pStyle w:val="NoSpacing"/>
        <w:rPr>
          <w:rFonts w:ascii="Times New Roman" w:hAnsi="Times New Roman"/>
          <w:sz w:val="24"/>
          <w:szCs w:val="24"/>
        </w:rPr>
      </w:pPr>
      <w:r w:rsidRPr="00D94567">
        <w:rPr>
          <w:rFonts w:ascii="Times New Roman" w:hAnsi="Times New Roman"/>
          <w:sz w:val="24"/>
          <w:szCs w:val="24"/>
        </w:rPr>
        <w:t xml:space="preserve">Baasch </w:t>
      </w:r>
      <w:r>
        <w:rPr>
          <w:rFonts w:ascii="Times New Roman" w:hAnsi="Times New Roman"/>
          <w:sz w:val="24"/>
          <w:szCs w:val="24"/>
        </w:rPr>
        <w:t xml:space="preserve">asked the group </w:t>
      </w:r>
      <w:r w:rsidR="006C36D5">
        <w:rPr>
          <w:rFonts w:ascii="Times New Roman" w:hAnsi="Times New Roman"/>
          <w:sz w:val="24"/>
          <w:szCs w:val="24"/>
        </w:rPr>
        <w:t>if there were</w:t>
      </w:r>
      <w:r>
        <w:rPr>
          <w:rFonts w:ascii="Times New Roman" w:hAnsi="Times New Roman"/>
          <w:sz w:val="24"/>
          <w:szCs w:val="24"/>
        </w:rPr>
        <w:t xml:space="preserve"> any nominations for the 2019 TAC Chair.</w:t>
      </w:r>
      <w:r w:rsidRPr="00307B7A">
        <w:rPr>
          <w:rFonts w:ascii="Times New Roman" w:hAnsi="Times New Roman"/>
          <w:b/>
          <w:color w:val="FF0000"/>
          <w:sz w:val="24"/>
          <w:szCs w:val="24"/>
        </w:rPr>
        <w:t xml:space="preserve"> </w:t>
      </w:r>
      <w:r w:rsidR="001D098F" w:rsidRPr="001D098F">
        <w:rPr>
          <w:rFonts w:ascii="Times New Roman" w:hAnsi="Times New Roman"/>
          <w:b/>
          <w:sz w:val="24"/>
          <w:szCs w:val="24"/>
        </w:rPr>
        <w:t>Jenniges</w:t>
      </w:r>
      <w:r w:rsidRPr="001D098F">
        <w:rPr>
          <w:rFonts w:ascii="Times New Roman" w:hAnsi="Times New Roman"/>
          <w:b/>
          <w:sz w:val="24"/>
          <w:szCs w:val="24"/>
        </w:rPr>
        <w:t xml:space="preserve"> recommended Merrill remain the TAC chair during 2019 and Merrill accepted the </w:t>
      </w:r>
      <w:r w:rsidR="001D098F" w:rsidRPr="001D098F">
        <w:rPr>
          <w:rFonts w:ascii="Times New Roman" w:hAnsi="Times New Roman"/>
          <w:b/>
          <w:sz w:val="24"/>
          <w:szCs w:val="24"/>
        </w:rPr>
        <w:t>roll</w:t>
      </w:r>
      <w:r w:rsidRPr="001D098F">
        <w:rPr>
          <w:rFonts w:ascii="Times New Roman" w:hAnsi="Times New Roman"/>
          <w:b/>
          <w:sz w:val="24"/>
          <w:szCs w:val="24"/>
        </w:rPr>
        <w:t>; all supported the recommendation.</w:t>
      </w:r>
    </w:p>
    <w:p w14:paraId="127A0EF6" w14:textId="77777777" w:rsidR="00307B7A" w:rsidRDefault="00307B7A" w:rsidP="00307B7A">
      <w:pPr>
        <w:pStyle w:val="NoSpacing"/>
        <w:rPr>
          <w:rFonts w:ascii="Times New Roman" w:hAnsi="Times New Roman"/>
          <w:sz w:val="24"/>
          <w:szCs w:val="24"/>
        </w:rPr>
      </w:pPr>
    </w:p>
    <w:p w14:paraId="48BCFC4A" w14:textId="587B6FBA" w:rsidR="00BD5F7D" w:rsidRDefault="00BD5F7D" w:rsidP="00307B7A">
      <w:pPr>
        <w:pStyle w:val="NoSpacing"/>
        <w:rPr>
          <w:rFonts w:ascii="Times New Roman" w:hAnsi="Times New Roman"/>
          <w:b/>
          <w:sz w:val="24"/>
          <w:szCs w:val="24"/>
          <w:u w:val="single"/>
        </w:rPr>
      </w:pPr>
      <w:r>
        <w:rPr>
          <w:rFonts w:ascii="Times New Roman" w:hAnsi="Times New Roman"/>
          <w:b/>
          <w:sz w:val="24"/>
          <w:szCs w:val="24"/>
          <w:u w:val="single"/>
        </w:rPr>
        <w:t>TAC Minutes</w:t>
      </w:r>
    </w:p>
    <w:p w14:paraId="01839B66" w14:textId="18F35467" w:rsidR="00BD5F7D" w:rsidRPr="001D098F" w:rsidRDefault="001D098F" w:rsidP="00BD5F7D">
      <w:pPr>
        <w:pStyle w:val="NoSpacing"/>
        <w:rPr>
          <w:rFonts w:ascii="Times New Roman" w:hAnsi="Times New Roman"/>
          <w:b/>
          <w:sz w:val="24"/>
          <w:szCs w:val="24"/>
        </w:rPr>
      </w:pPr>
      <w:r>
        <w:rPr>
          <w:rFonts w:ascii="Times New Roman" w:hAnsi="Times New Roman"/>
          <w:sz w:val="24"/>
          <w:szCs w:val="24"/>
        </w:rPr>
        <w:t>Merrill</w:t>
      </w:r>
      <w:r w:rsidR="00BD5F7D" w:rsidRPr="00D94567">
        <w:rPr>
          <w:rFonts w:ascii="Times New Roman" w:hAnsi="Times New Roman"/>
          <w:sz w:val="24"/>
          <w:szCs w:val="24"/>
        </w:rPr>
        <w:t xml:space="preserve"> asked the group if there were any suggested changes for the </w:t>
      </w:r>
      <w:r w:rsidR="00407EC1">
        <w:rPr>
          <w:rFonts w:ascii="Times New Roman" w:hAnsi="Times New Roman"/>
          <w:sz w:val="24"/>
          <w:szCs w:val="24"/>
        </w:rPr>
        <w:t>October 16</w:t>
      </w:r>
      <w:r w:rsidR="00BD5F7D" w:rsidRPr="00D94567">
        <w:rPr>
          <w:rFonts w:ascii="Times New Roman" w:hAnsi="Times New Roman"/>
          <w:sz w:val="24"/>
          <w:szCs w:val="24"/>
        </w:rPr>
        <w:t>, 201</w:t>
      </w:r>
      <w:r w:rsidR="00D80C13" w:rsidRPr="00D94567">
        <w:rPr>
          <w:rFonts w:ascii="Times New Roman" w:hAnsi="Times New Roman"/>
          <w:sz w:val="24"/>
          <w:szCs w:val="24"/>
        </w:rPr>
        <w:t>8</w:t>
      </w:r>
      <w:r w:rsidR="00BD5F7D" w:rsidRPr="00D94567">
        <w:rPr>
          <w:rFonts w:ascii="Times New Roman" w:hAnsi="Times New Roman"/>
          <w:sz w:val="24"/>
          <w:szCs w:val="24"/>
        </w:rPr>
        <w:t xml:space="preserve"> TAC </w:t>
      </w:r>
      <w:r w:rsidR="00BD5F7D" w:rsidRPr="001D098F">
        <w:rPr>
          <w:rFonts w:ascii="Times New Roman" w:hAnsi="Times New Roman"/>
          <w:sz w:val="24"/>
          <w:szCs w:val="24"/>
        </w:rPr>
        <w:t xml:space="preserve">Minutes. </w:t>
      </w:r>
      <w:r w:rsidRPr="001D098F">
        <w:rPr>
          <w:rFonts w:ascii="Times New Roman" w:hAnsi="Times New Roman"/>
          <w:b/>
          <w:sz w:val="24"/>
          <w:szCs w:val="24"/>
        </w:rPr>
        <w:t>Lawrence</w:t>
      </w:r>
      <w:r w:rsidR="008012CB" w:rsidRPr="001D098F">
        <w:rPr>
          <w:rFonts w:ascii="Times New Roman" w:hAnsi="Times New Roman"/>
          <w:b/>
          <w:sz w:val="24"/>
          <w:szCs w:val="24"/>
        </w:rPr>
        <w:t xml:space="preserve"> </w:t>
      </w:r>
      <w:r w:rsidR="00BD5F7D" w:rsidRPr="001D098F">
        <w:rPr>
          <w:rFonts w:ascii="Times New Roman" w:hAnsi="Times New Roman"/>
          <w:b/>
          <w:sz w:val="24"/>
          <w:szCs w:val="24"/>
        </w:rPr>
        <w:t xml:space="preserve">moved to approve the </w:t>
      </w:r>
      <w:r w:rsidR="00407EC1" w:rsidRPr="001D098F">
        <w:rPr>
          <w:rFonts w:ascii="Times New Roman" w:hAnsi="Times New Roman"/>
          <w:b/>
          <w:sz w:val="24"/>
          <w:szCs w:val="24"/>
        </w:rPr>
        <w:t>October 16</w:t>
      </w:r>
      <w:r w:rsidR="00D80C13" w:rsidRPr="001D098F">
        <w:rPr>
          <w:rFonts w:ascii="Times New Roman" w:hAnsi="Times New Roman"/>
          <w:b/>
          <w:sz w:val="24"/>
          <w:szCs w:val="24"/>
        </w:rPr>
        <w:t xml:space="preserve">, 2018 </w:t>
      </w:r>
      <w:r w:rsidR="00BD5F7D" w:rsidRPr="001D098F">
        <w:rPr>
          <w:rFonts w:ascii="Times New Roman" w:hAnsi="Times New Roman"/>
          <w:b/>
          <w:sz w:val="24"/>
          <w:szCs w:val="24"/>
        </w:rPr>
        <w:t xml:space="preserve">TAC minutes; </w:t>
      </w:r>
      <w:r w:rsidRPr="001D098F">
        <w:rPr>
          <w:rFonts w:ascii="Times New Roman" w:hAnsi="Times New Roman"/>
          <w:b/>
          <w:sz w:val="24"/>
          <w:szCs w:val="24"/>
        </w:rPr>
        <w:t>Rabbe</w:t>
      </w:r>
      <w:r w:rsidR="008012CB" w:rsidRPr="001D098F">
        <w:rPr>
          <w:rFonts w:ascii="Times New Roman" w:hAnsi="Times New Roman"/>
          <w:b/>
          <w:sz w:val="24"/>
          <w:szCs w:val="24"/>
        </w:rPr>
        <w:t xml:space="preserve"> </w:t>
      </w:r>
      <w:r w:rsidR="00BD5F7D" w:rsidRPr="001D098F">
        <w:rPr>
          <w:rFonts w:ascii="Times New Roman" w:hAnsi="Times New Roman"/>
          <w:b/>
          <w:sz w:val="24"/>
          <w:szCs w:val="24"/>
        </w:rPr>
        <w:t>seconded the motion; all supported the motion.</w:t>
      </w:r>
    </w:p>
    <w:p w14:paraId="47582396" w14:textId="6E8C07EC" w:rsidR="00BD5F7D" w:rsidRPr="001D098F" w:rsidRDefault="00BD5F7D" w:rsidP="00BD5F7D">
      <w:pPr>
        <w:pStyle w:val="NoSpacing"/>
        <w:rPr>
          <w:rFonts w:ascii="Times New Roman" w:hAnsi="Times New Roman"/>
          <w:b/>
          <w:sz w:val="24"/>
          <w:szCs w:val="24"/>
        </w:rPr>
      </w:pPr>
    </w:p>
    <w:p w14:paraId="0FB5B0A0" w14:textId="320E4520" w:rsidR="00D94567" w:rsidRDefault="00407EC1" w:rsidP="00D94567">
      <w:pPr>
        <w:pStyle w:val="NoSpacing"/>
        <w:rPr>
          <w:rFonts w:ascii="Times New Roman" w:hAnsi="Times New Roman"/>
          <w:b/>
          <w:sz w:val="24"/>
          <w:szCs w:val="24"/>
          <w:u w:val="single"/>
        </w:rPr>
      </w:pPr>
      <w:r>
        <w:rPr>
          <w:rFonts w:ascii="Times New Roman" w:hAnsi="Times New Roman"/>
          <w:b/>
          <w:sz w:val="24"/>
          <w:szCs w:val="24"/>
          <w:u w:val="single"/>
        </w:rPr>
        <w:t>Fall</w:t>
      </w:r>
      <w:r w:rsidR="00D94567">
        <w:rPr>
          <w:rFonts w:ascii="Times New Roman" w:hAnsi="Times New Roman"/>
          <w:b/>
          <w:sz w:val="24"/>
          <w:szCs w:val="24"/>
          <w:u w:val="single"/>
        </w:rPr>
        <w:t xml:space="preserve"> 2018 Whooping Crane Monitoring Report</w:t>
      </w:r>
    </w:p>
    <w:p w14:paraId="48459EB9" w14:textId="036FC2B0" w:rsidR="00D94567" w:rsidRPr="00D94567" w:rsidRDefault="001D098F" w:rsidP="00D94567">
      <w:pPr>
        <w:pStyle w:val="NoSpacing"/>
        <w:rPr>
          <w:rFonts w:ascii="Times New Roman" w:hAnsi="Times New Roman"/>
          <w:b/>
          <w:sz w:val="24"/>
          <w:szCs w:val="24"/>
        </w:rPr>
      </w:pPr>
      <w:r w:rsidRPr="001D098F">
        <w:rPr>
          <w:rFonts w:ascii="Times New Roman" w:hAnsi="Times New Roman"/>
          <w:sz w:val="24"/>
          <w:szCs w:val="24"/>
        </w:rPr>
        <w:t xml:space="preserve">Baasch discussed a minor edit Jenniges had in the whooping crane monitoring report. </w:t>
      </w:r>
      <w:r w:rsidR="00D94567" w:rsidRPr="001D098F">
        <w:rPr>
          <w:rFonts w:ascii="Times New Roman" w:hAnsi="Times New Roman"/>
          <w:b/>
          <w:sz w:val="24"/>
          <w:szCs w:val="24"/>
        </w:rPr>
        <w:t xml:space="preserve">Czaplewski moved to approve the </w:t>
      </w:r>
      <w:r w:rsidR="00407EC1" w:rsidRPr="001D098F">
        <w:rPr>
          <w:rFonts w:ascii="Times New Roman" w:hAnsi="Times New Roman"/>
          <w:b/>
          <w:sz w:val="24"/>
          <w:szCs w:val="24"/>
        </w:rPr>
        <w:t>Fall</w:t>
      </w:r>
      <w:r w:rsidR="00D94567" w:rsidRPr="001D098F">
        <w:rPr>
          <w:rFonts w:ascii="Times New Roman" w:hAnsi="Times New Roman"/>
          <w:b/>
          <w:sz w:val="24"/>
          <w:szCs w:val="24"/>
        </w:rPr>
        <w:t xml:space="preserve"> 2018 Whooping Crane Monitoring Report</w:t>
      </w:r>
      <w:r w:rsidRPr="001D098F">
        <w:rPr>
          <w:rFonts w:ascii="Times New Roman" w:hAnsi="Times New Roman"/>
          <w:b/>
          <w:sz w:val="24"/>
          <w:szCs w:val="24"/>
        </w:rPr>
        <w:t xml:space="preserve"> as final with edits discussed during the meeting</w:t>
      </w:r>
      <w:r w:rsidR="00D94567" w:rsidRPr="001D098F">
        <w:rPr>
          <w:rFonts w:ascii="Times New Roman" w:hAnsi="Times New Roman"/>
          <w:b/>
          <w:sz w:val="24"/>
          <w:szCs w:val="24"/>
        </w:rPr>
        <w:t xml:space="preserve">; </w:t>
      </w:r>
      <w:r w:rsidRPr="001D098F">
        <w:rPr>
          <w:rFonts w:ascii="Times New Roman" w:hAnsi="Times New Roman"/>
          <w:b/>
          <w:sz w:val="24"/>
          <w:szCs w:val="24"/>
        </w:rPr>
        <w:t>Jenniges</w:t>
      </w:r>
      <w:r w:rsidR="00D94567" w:rsidRPr="001D098F">
        <w:rPr>
          <w:rFonts w:ascii="Times New Roman" w:hAnsi="Times New Roman"/>
          <w:b/>
          <w:sz w:val="24"/>
          <w:szCs w:val="24"/>
        </w:rPr>
        <w:t xml:space="preserve"> seconded </w:t>
      </w:r>
      <w:r w:rsidR="00D94567" w:rsidRPr="00D94567">
        <w:rPr>
          <w:rFonts w:ascii="Times New Roman" w:hAnsi="Times New Roman"/>
          <w:b/>
          <w:sz w:val="24"/>
          <w:szCs w:val="24"/>
        </w:rPr>
        <w:t>the motion; all supported the motion.</w:t>
      </w:r>
    </w:p>
    <w:p w14:paraId="31E70CAE" w14:textId="77777777" w:rsidR="00D94567" w:rsidRPr="00D94567" w:rsidRDefault="00D94567" w:rsidP="00D94567">
      <w:pPr>
        <w:pStyle w:val="NoSpacing"/>
        <w:rPr>
          <w:rFonts w:ascii="Times New Roman" w:hAnsi="Times New Roman"/>
          <w:b/>
          <w:sz w:val="24"/>
          <w:szCs w:val="24"/>
        </w:rPr>
      </w:pPr>
    </w:p>
    <w:p w14:paraId="450F6EBD" w14:textId="3F413D41" w:rsidR="00FC4238" w:rsidRPr="00D94567" w:rsidRDefault="00407EC1" w:rsidP="00BD5F7D">
      <w:pPr>
        <w:pStyle w:val="NoSpacing"/>
        <w:rPr>
          <w:rFonts w:ascii="Times New Roman" w:hAnsi="Times New Roman"/>
          <w:b/>
          <w:sz w:val="24"/>
          <w:szCs w:val="24"/>
          <w:u w:val="single"/>
        </w:rPr>
      </w:pPr>
      <w:r>
        <w:rPr>
          <w:rFonts w:ascii="Times New Roman" w:hAnsi="Times New Roman"/>
          <w:b/>
          <w:sz w:val="24"/>
          <w:szCs w:val="24"/>
          <w:u w:val="single"/>
        </w:rPr>
        <w:t>2018 Tern and Plover Monitoring and Research Report</w:t>
      </w:r>
    </w:p>
    <w:p w14:paraId="59A6DED5" w14:textId="608DFDE5" w:rsidR="006F2B37" w:rsidRDefault="001D1B05" w:rsidP="006F2B37">
      <w:pPr>
        <w:pStyle w:val="NoSpacing"/>
        <w:rPr>
          <w:rFonts w:ascii="Times New Roman" w:hAnsi="Times New Roman"/>
          <w:sz w:val="24"/>
          <w:szCs w:val="24"/>
        </w:rPr>
      </w:pPr>
      <w:r w:rsidRPr="001D098F">
        <w:rPr>
          <w:rFonts w:ascii="Times New Roman" w:hAnsi="Times New Roman"/>
          <w:sz w:val="24"/>
          <w:szCs w:val="24"/>
        </w:rPr>
        <w:t xml:space="preserve">Baasch discussed a </w:t>
      </w:r>
      <w:r>
        <w:rPr>
          <w:rFonts w:ascii="Times New Roman" w:hAnsi="Times New Roman"/>
          <w:sz w:val="24"/>
          <w:szCs w:val="24"/>
        </w:rPr>
        <w:t>few</w:t>
      </w:r>
      <w:r w:rsidRPr="001D098F">
        <w:rPr>
          <w:rFonts w:ascii="Times New Roman" w:hAnsi="Times New Roman"/>
          <w:sz w:val="24"/>
          <w:szCs w:val="24"/>
        </w:rPr>
        <w:t xml:space="preserve"> edit</w:t>
      </w:r>
      <w:r>
        <w:rPr>
          <w:rFonts w:ascii="Times New Roman" w:hAnsi="Times New Roman"/>
          <w:sz w:val="24"/>
          <w:szCs w:val="24"/>
        </w:rPr>
        <w:t>s</w:t>
      </w:r>
      <w:r w:rsidRPr="001D098F">
        <w:rPr>
          <w:rFonts w:ascii="Times New Roman" w:hAnsi="Times New Roman"/>
          <w:sz w:val="24"/>
          <w:szCs w:val="24"/>
        </w:rPr>
        <w:t xml:space="preserve"> Jenniges had </w:t>
      </w:r>
      <w:r>
        <w:rPr>
          <w:rFonts w:ascii="Times New Roman" w:hAnsi="Times New Roman"/>
          <w:sz w:val="24"/>
          <w:szCs w:val="24"/>
        </w:rPr>
        <w:t xml:space="preserve">to tables 7-10 </w:t>
      </w:r>
      <w:r w:rsidRPr="001D098F">
        <w:rPr>
          <w:rFonts w:ascii="Times New Roman" w:hAnsi="Times New Roman"/>
          <w:sz w:val="24"/>
          <w:szCs w:val="24"/>
        </w:rPr>
        <w:t xml:space="preserve">in the </w:t>
      </w:r>
      <w:r>
        <w:rPr>
          <w:rFonts w:ascii="Times New Roman" w:hAnsi="Times New Roman"/>
          <w:sz w:val="24"/>
          <w:szCs w:val="24"/>
        </w:rPr>
        <w:t>tern and plover</w:t>
      </w:r>
      <w:r w:rsidRPr="001D098F">
        <w:rPr>
          <w:rFonts w:ascii="Times New Roman" w:hAnsi="Times New Roman"/>
          <w:sz w:val="24"/>
          <w:szCs w:val="24"/>
        </w:rPr>
        <w:t xml:space="preserve"> monitoring report. Nevison pointed out tables 12 and 13 were miss labeled; Baasch made the edits. </w:t>
      </w:r>
      <w:r w:rsidR="00D94567" w:rsidRPr="001D1B05">
        <w:rPr>
          <w:rFonts w:ascii="Times New Roman" w:hAnsi="Times New Roman"/>
          <w:b/>
          <w:sz w:val="24"/>
          <w:szCs w:val="24"/>
        </w:rPr>
        <w:t>Czaplewski</w:t>
      </w:r>
      <w:r w:rsidR="00AE0A92" w:rsidRPr="001D1B05">
        <w:rPr>
          <w:rFonts w:ascii="Times New Roman" w:hAnsi="Times New Roman"/>
          <w:b/>
          <w:sz w:val="24"/>
          <w:szCs w:val="24"/>
        </w:rPr>
        <w:t xml:space="preserve"> moved to </w:t>
      </w:r>
      <w:r w:rsidR="00407EC1" w:rsidRPr="001D1B05">
        <w:rPr>
          <w:rFonts w:ascii="Times New Roman" w:hAnsi="Times New Roman"/>
          <w:b/>
          <w:sz w:val="24"/>
          <w:szCs w:val="24"/>
        </w:rPr>
        <w:t>approve the 2018 T</w:t>
      </w:r>
      <w:r w:rsidR="00AE0A92" w:rsidRPr="001D1B05">
        <w:rPr>
          <w:rFonts w:ascii="Times New Roman" w:hAnsi="Times New Roman"/>
          <w:b/>
          <w:sz w:val="24"/>
          <w:szCs w:val="24"/>
        </w:rPr>
        <w:t xml:space="preserve">ern and </w:t>
      </w:r>
      <w:r w:rsidR="00407EC1" w:rsidRPr="001D1B05">
        <w:rPr>
          <w:rFonts w:ascii="Times New Roman" w:hAnsi="Times New Roman"/>
          <w:b/>
          <w:sz w:val="24"/>
          <w:szCs w:val="24"/>
        </w:rPr>
        <w:t>P</w:t>
      </w:r>
      <w:r w:rsidR="00AE0A92" w:rsidRPr="001D1B05">
        <w:rPr>
          <w:rFonts w:ascii="Times New Roman" w:hAnsi="Times New Roman"/>
          <w:b/>
          <w:sz w:val="24"/>
          <w:szCs w:val="24"/>
        </w:rPr>
        <w:t xml:space="preserve">lover </w:t>
      </w:r>
      <w:r w:rsidR="00407EC1" w:rsidRPr="001D1B05">
        <w:rPr>
          <w:rFonts w:ascii="Times New Roman" w:hAnsi="Times New Roman"/>
          <w:b/>
          <w:sz w:val="24"/>
          <w:szCs w:val="24"/>
        </w:rPr>
        <w:t>M</w:t>
      </w:r>
      <w:r w:rsidR="00AE0A92" w:rsidRPr="001D1B05">
        <w:rPr>
          <w:rFonts w:ascii="Times New Roman" w:hAnsi="Times New Roman"/>
          <w:b/>
          <w:sz w:val="24"/>
          <w:szCs w:val="24"/>
        </w:rPr>
        <w:t xml:space="preserve">onitoring </w:t>
      </w:r>
      <w:r w:rsidR="00407EC1" w:rsidRPr="001D1B05">
        <w:rPr>
          <w:rFonts w:ascii="Times New Roman" w:hAnsi="Times New Roman"/>
          <w:b/>
          <w:sz w:val="24"/>
          <w:szCs w:val="24"/>
        </w:rPr>
        <w:t>and Research Report as final with edits discussed during the meeting</w:t>
      </w:r>
      <w:r w:rsidR="00AE0A92" w:rsidRPr="001D1B05">
        <w:rPr>
          <w:rFonts w:ascii="Times New Roman" w:hAnsi="Times New Roman"/>
          <w:b/>
          <w:sz w:val="24"/>
          <w:szCs w:val="24"/>
        </w:rPr>
        <w:t xml:space="preserve">; </w:t>
      </w:r>
      <w:r w:rsidR="00D94567" w:rsidRPr="001D1B05">
        <w:rPr>
          <w:rFonts w:ascii="Times New Roman" w:hAnsi="Times New Roman"/>
          <w:b/>
          <w:sz w:val="24"/>
          <w:szCs w:val="24"/>
        </w:rPr>
        <w:t>Rabbe</w:t>
      </w:r>
      <w:r w:rsidR="00AE0A92" w:rsidRPr="001D1B05">
        <w:rPr>
          <w:rFonts w:ascii="Times New Roman" w:hAnsi="Times New Roman"/>
          <w:b/>
          <w:sz w:val="24"/>
          <w:szCs w:val="24"/>
        </w:rPr>
        <w:t xml:space="preserve"> seconded the motion; all supported the </w:t>
      </w:r>
      <w:r w:rsidR="00AE0A92" w:rsidRPr="00D94567">
        <w:rPr>
          <w:rFonts w:ascii="Times New Roman" w:hAnsi="Times New Roman"/>
          <w:b/>
          <w:sz w:val="24"/>
          <w:szCs w:val="24"/>
        </w:rPr>
        <w:t>motion.</w:t>
      </w:r>
    </w:p>
    <w:p w14:paraId="438F770E" w14:textId="71D726F4" w:rsidR="002C0161" w:rsidRDefault="002C0161" w:rsidP="006F2B37">
      <w:pPr>
        <w:pStyle w:val="NoSpacing"/>
        <w:rPr>
          <w:rFonts w:ascii="Times New Roman" w:hAnsi="Times New Roman"/>
          <w:sz w:val="24"/>
          <w:szCs w:val="24"/>
        </w:rPr>
      </w:pPr>
    </w:p>
    <w:p w14:paraId="63E550E9" w14:textId="2575DF8D" w:rsidR="001D1B05" w:rsidRDefault="001D1B05" w:rsidP="00AE0A92">
      <w:pPr>
        <w:pStyle w:val="NoSpacing"/>
        <w:rPr>
          <w:rFonts w:ascii="Times New Roman" w:hAnsi="Times New Roman"/>
          <w:b/>
          <w:sz w:val="24"/>
          <w:szCs w:val="24"/>
          <w:u w:val="single"/>
        </w:rPr>
      </w:pPr>
      <w:r>
        <w:rPr>
          <w:rFonts w:ascii="Times New Roman" w:hAnsi="Times New Roman"/>
          <w:b/>
          <w:sz w:val="24"/>
          <w:szCs w:val="24"/>
          <w:u w:val="single"/>
        </w:rPr>
        <w:t>Predator/Nest Monitoring</w:t>
      </w:r>
    </w:p>
    <w:p w14:paraId="360DF48C" w14:textId="338D0675" w:rsidR="001D1B05" w:rsidRPr="001D1B05" w:rsidRDefault="001D1B05" w:rsidP="00AE0A92">
      <w:pPr>
        <w:pStyle w:val="NoSpacing"/>
        <w:rPr>
          <w:rFonts w:ascii="Times New Roman" w:hAnsi="Times New Roman"/>
          <w:sz w:val="24"/>
          <w:szCs w:val="24"/>
        </w:rPr>
      </w:pPr>
      <w:r w:rsidRPr="001D1B05">
        <w:rPr>
          <w:rFonts w:ascii="Times New Roman" w:hAnsi="Times New Roman"/>
          <w:sz w:val="24"/>
          <w:szCs w:val="24"/>
        </w:rPr>
        <w:t xml:space="preserve">Baasch discussed the new monitoring </w:t>
      </w:r>
      <w:r>
        <w:rPr>
          <w:rFonts w:ascii="Times New Roman" w:hAnsi="Times New Roman"/>
          <w:sz w:val="24"/>
          <w:szCs w:val="24"/>
        </w:rPr>
        <w:t xml:space="preserve">efforts </w:t>
      </w:r>
      <w:r w:rsidRPr="001D1B05">
        <w:rPr>
          <w:rFonts w:ascii="Times New Roman" w:hAnsi="Times New Roman"/>
          <w:sz w:val="24"/>
          <w:szCs w:val="24"/>
        </w:rPr>
        <w:t xml:space="preserve">of tern and plover nests for predation events </w:t>
      </w:r>
      <w:r>
        <w:rPr>
          <w:rFonts w:ascii="Times New Roman" w:hAnsi="Times New Roman"/>
          <w:sz w:val="24"/>
          <w:szCs w:val="24"/>
        </w:rPr>
        <w:t xml:space="preserve">on Newark east and west and Leaman </w:t>
      </w:r>
      <w:r w:rsidRPr="001D1B05">
        <w:rPr>
          <w:rFonts w:ascii="Times New Roman" w:hAnsi="Times New Roman"/>
          <w:sz w:val="24"/>
          <w:szCs w:val="24"/>
        </w:rPr>
        <w:t>during 2019.</w:t>
      </w:r>
    </w:p>
    <w:p w14:paraId="7F9334DC" w14:textId="77777777" w:rsidR="001D1B05" w:rsidRPr="001D1B05" w:rsidRDefault="001D1B05" w:rsidP="00AE0A92">
      <w:pPr>
        <w:pStyle w:val="NoSpacing"/>
        <w:rPr>
          <w:rFonts w:ascii="Times New Roman" w:hAnsi="Times New Roman"/>
          <w:sz w:val="24"/>
          <w:szCs w:val="24"/>
        </w:rPr>
      </w:pPr>
    </w:p>
    <w:p w14:paraId="7BBC1688" w14:textId="6F5DE125" w:rsidR="00AE0A92" w:rsidRDefault="00407EC1" w:rsidP="00AE0A92">
      <w:pPr>
        <w:pStyle w:val="NoSpacing"/>
        <w:rPr>
          <w:rFonts w:ascii="Times New Roman" w:hAnsi="Times New Roman"/>
          <w:b/>
          <w:sz w:val="24"/>
          <w:szCs w:val="24"/>
          <w:u w:val="single"/>
        </w:rPr>
      </w:pPr>
      <w:r>
        <w:rPr>
          <w:rFonts w:ascii="Times New Roman" w:hAnsi="Times New Roman"/>
          <w:b/>
          <w:sz w:val="24"/>
          <w:szCs w:val="24"/>
          <w:u w:val="single"/>
        </w:rPr>
        <w:t>Dipple OCSW Design</w:t>
      </w:r>
    </w:p>
    <w:p w14:paraId="72F9A734" w14:textId="421B737E" w:rsidR="001D1B05" w:rsidRDefault="00252150" w:rsidP="006F2B37">
      <w:pPr>
        <w:pStyle w:val="NoSpacing"/>
        <w:rPr>
          <w:rFonts w:ascii="Times New Roman" w:hAnsi="Times New Roman"/>
          <w:sz w:val="24"/>
          <w:szCs w:val="24"/>
        </w:rPr>
      </w:pPr>
      <w:r>
        <w:rPr>
          <w:rFonts w:ascii="Times New Roman" w:hAnsi="Times New Roman"/>
          <w:sz w:val="24"/>
          <w:szCs w:val="24"/>
        </w:rPr>
        <w:t>Baasch</w:t>
      </w:r>
      <w:r w:rsidR="00AE0A92">
        <w:rPr>
          <w:rFonts w:ascii="Times New Roman" w:hAnsi="Times New Roman"/>
          <w:sz w:val="24"/>
          <w:szCs w:val="24"/>
        </w:rPr>
        <w:t xml:space="preserve"> led the discussion and presented </w:t>
      </w:r>
      <w:r>
        <w:rPr>
          <w:rFonts w:ascii="Times New Roman" w:hAnsi="Times New Roman"/>
          <w:sz w:val="24"/>
          <w:szCs w:val="24"/>
        </w:rPr>
        <w:t>background information on the potential of designing and off-channel nesting site at the Program’s Dipple tract.</w:t>
      </w:r>
      <w:r w:rsidR="001D1B05">
        <w:rPr>
          <w:rFonts w:ascii="Times New Roman" w:hAnsi="Times New Roman"/>
          <w:sz w:val="24"/>
          <w:szCs w:val="24"/>
        </w:rPr>
        <w:t xml:space="preserve"> Caven discussed the remnant grass and a slough on the north edge of the pit and suggested expanding the pit east into the cornfield and avoid the grass and slough. </w:t>
      </w:r>
      <w:r w:rsidR="002349BB">
        <w:rPr>
          <w:rFonts w:ascii="Times New Roman" w:hAnsi="Times New Roman"/>
          <w:sz w:val="24"/>
          <w:szCs w:val="24"/>
        </w:rPr>
        <w:t xml:space="preserve">Walters asked if there were existing sandpits we could work with to develop off-channel habitat; Sackett said he had contacted all sandpit operators and wasn’t able to find anyone interested in working with the Program to develop tern and plover nesting habitat. Jenniges </w:t>
      </w:r>
      <w:r w:rsidR="00C04FA9">
        <w:rPr>
          <w:rFonts w:ascii="Times New Roman" w:hAnsi="Times New Roman"/>
          <w:sz w:val="24"/>
          <w:szCs w:val="24"/>
        </w:rPr>
        <w:t xml:space="preserve">and Rabbe </w:t>
      </w:r>
      <w:r w:rsidR="002349BB">
        <w:rPr>
          <w:rFonts w:ascii="Times New Roman" w:hAnsi="Times New Roman"/>
          <w:sz w:val="24"/>
          <w:szCs w:val="24"/>
        </w:rPr>
        <w:t xml:space="preserve">expressed concern with developing another off-channel site when so many sand and gravel mines already exist on the landscape. Caven asked where we are in meeting our non-complex land objectives; Farnsworth stated we have about 200 acres left to meet our land objective and that the GC said we could use the remaining acres to acquire off-channel </w:t>
      </w:r>
      <w:r w:rsidR="00C04FA9">
        <w:rPr>
          <w:rFonts w:ascii="Times New Roman" w:hAnsi="Times New Roman"/>
          <w:sz w:val="24"/>
          <w:szCs w:val="24"/>
        </w:rPr>
        <w:t xml:space="preserve">sand and water </w:t>
      </w:r>
      <w:r w:rsidR="002349BB">
        <w:rPr>
          <w:rFonts w:ascii="Times New Roman" w:hAnsi="Times New Roman"/>
          <w:sz w:val="24"/>
          <w:szCs w:val="24"/>
        </w:rPr>
        <w:t xml:space="preserve">habitats or lands to build an off-channel site. </w:t>
      </w:r>
      <w:r w:rsidR="00F53530">
        <w:rPr>
          <w:rFonts w:ascii="Times New Roman" w:hAnsi="Times New Roman"/>
          <w:sz w:val="24"/>
          <w:szCs w:val="24"/>
        </w:rPr>
        <w:t xml:space="preserve">Baasch mentioned we would eventually need to replace some of the habitat if sites like Broadfoot South become sold for housing developments. </w:t>
      </w:r>
      <w:ins w:id="5" w:author="La, Jojo" w:date="2019-05-02T13:33:00Z">
        <w:r w:rsidR="00CF4205">
          <w:rPr>
            <w:rFonts w:ascii="Times New Roman" w:hAnsi="Times New Roman"/>
            <w:sz w:val="24"/>
            <w:szCs w:val="24"/>
          </w:rPr>
          <w:t>La recommended maximizing the size of Dipple as much as possible to potentially make up for the</w:t>
        </w:r>
      </w:ins>
      <w:ins w:id="6" w:author="La, Jojo" w:date="2019-05-02T13:34:00Z">
        <w:r w:rsidR="00CF4205">
          <w:rPr>
            <w:rFonts w:ascii="Times New Roman" w:hAnsi="Times New Roman"/>
            <w:sz w:val="24"/>
            <w:szCs w:val="24"/>
          </w:rPr>
          <w:t xml:space="preserve"> future</w:t>
        </w:r>
      </w:ins>
      <w:ins w:id="7" w:author="La, Jojo" w:date="2019-05-02T13:33:00Z">
        <w:r w:rsidR="00CF4205">
          <w:rPr>
            <w:rFonts w:ascii="Times New Roman" w:hAnsi="Times New Roman"/>
            <w:sz w:val="24"/>
            <w:szCs w:val="24"/>
          </w:rPr>
          <w:t xml:space="preserve"> los</w:t>
        </w:r>
      </w:ins>
      <w:ins w:id="8" w:author="La, Jojo" w:date="2019-05-02T13:34:00Z">
        <w:r w:rsidR="00CF4205">
          <w:rPr>
            <w:rFonts w:ascii="Times New Roman" w:hAnsi="Times New Roman"/>
            <w:sz w:val="24"/>
            <w:szCs w:val="24"/>
          </w:rPr>
          <w:t>s of the</w:t>
        </w:r>
      </w:ins>
      <w:ins w:id="9" w:author="La, Jojo" w:date="2019-05-02T13:33:00Z">
        <w:r w:rsidR="00CF4205">
          <w:rPr>
            <w:rFonts w:ascii="Times New Roman" w:hAnsi="Times New Roman"/>
            <w:sz w:val="24"/>
            <w:szCs w:val="24"/>
          </w:rPr>
          <w:t xml:space="preserve"> Broadfoot South habitat. </w:t>
        </w:r>
      </w:ins>
      <w:r w:rsidR="001D1B05">
        <w:rPr>
          <w:rFonts w:ascii="Times New Roman" w:hAnsi="Times New Roman"/>
          <w:sz w:val="24"/>
          <w:szCs w:val="24"/>
        </w:rPr>
        <w:t xml:space="preserve">The TAC discussed the </w:t>
      </w:r>
      <w:r w:rsidR="002349BB">
        <w:rPr>
          <w:rFonts w:ascii="Times New Roman" w:hAnsi="Times New Roman"/>
          <w:sz w:val="24"/>
          <w:szCs w:val="24"/>
        </w:rPr>
        <w:t xml:space="preserve">preliminary </w:t>
      </w:r>
      <w:r w:rsidR="001D1B05">
        <w:rPr>
          <w:rFonts w:ascii="Times New Roman" w:hAnsi="Times New Roman"/>
          <w:sz w:val="24"/>
          <w:szCs w:val="24"/>
        </w:rPr>
        <w:t xml:space="preserve">site design plan for an extended period </w:t>
      </w:r>
      <w:r w:rsidR="001D1B05">
        <w:rPr>
          <w:rFonts w:ascii="Times New Roman" w:hAnsi="Times New Roman"/>
          <w:sz w:val="24"/>
          <w:szCs w:val="24"/>
        </w:rPr>
        <w:lastRenderedPageBreak/>
        <w:t xml:space="preserve">and </w:t>
      </w:r>
      <w:del w:id="10" w:author="La, Jojo" w:date="2019-05-02T13:35:00Z">
        <w:r w:rsidR="001D1B05" w:rsidDel="003B61A4">
          <w:rPr>
            <w:rFonts w:ascii="Times New Roman" w:hAnsi="Times New Roman"/>
            <w:sz w:val="24"/>
            <w:szCs w:val="24"/>
          </w:rPr>
          <w:delText xml:space="preserve">recommended </w:delText>
        </w:r>
      </w:del>
      <w:r w:rsidR="001D1B05">
        <w:rPr>
          <w:rFonts w:ascii="Times New Roman" w:hAnsi="Times New Roman"/>
          <w:sz w:val="24"/>
          <w:szCs w:val="24"/>
        </w:rPr>
        <w:t xml:space="preserve">waiting on building </w:t>
      </w:r>
      <w:r w:rsidR="002349BB">
        <w:rPr>
          <w:rFonts w:ascii="Times New Roman" w:hAnsi="Times New Roman"/>
          <w:sz w:val="24"/>
          <w:szCs w:val="24"/>
        </w:rPr>
        <w:t>an off-channel</w:t>
      </w:r>
      <w:r w:rsidR="001D1B05">
        <w:rPr>
          <w:rFonts w:ascii="Times New Roman" w:hAnsi="Times New Roman"/>
          <w:sz w:val="24"/>
          <w:szCs w:val="24"/>
        </w:rPr>
        <w:t xml:space="preserve"> site </w:t>
      </w:r>
      <w:r w:rsidR="002349BB">
        <w:rPr>
          <w:rFonts w:ascii="Times New Roman" w:hAnsi="Times New Roman"/>
          <w:sz w:val="24"/>
          <w:szCs w:val="24"/>
        </w:rPr>
        <w:t>and continue to investigate other potential options that may arise in the upcoming years.</w:t>
      </w:r>
    </w:p>
    <w:p w14:paraId="3779A39B" w14:textId="77777777" w:rsidR="001D1B05" w:rsidRDefault="001D1B05" w:rsidP="006F2B37">
      <w:pPr>
        <w:pStyle w:val="NoSpacing"/>
        <w:rPr>
          <w:rFonts w:ascii="Times New Roman" w:hAnsi="Times New Roman"/>
          <w:sz w:val="24"/>
          <w:szCs w:val="24"/>
        </w:rPr>
      </w:pPr>
    </w:p>
    <w:p w14:paraId="65FE5ACB" w14:textId="720DB313" w:rsidR="002C0161" w:rsidRPr="00C04FA9" w:rsidRDefault="001D1B05" w:rsidP="006F2B37">
      <w:pPr>
        <w:pStyle w:val="NoSpacing"/>
        <w:rPr>
          <w:rFonts w:ascii="Times New Roman" w:hAnsi="Times New Roman"/>
          <w:b/>
          <w:sz w:val="24"/>
          <w:szCs w:val="24"/>
        </w:rPr>
      </w:pPr>
      <w:r w:rsidRPr="00C04FA9">
        <w:rPr>
          <w:rFonts w:ascii="Times New Roman" w:hAnsi="Times New Roman"/>
          <w:b/>
          <w:sz w:val="24"/>
          <w:szCs w:val="24"/>
        </w:rPr>
        <w:t xml:space="preserve">The TAC recommended finalizing design plans for the Dippel tract and recommended Rabbe, Jenniges, Caven, </w:t>
      </w:r>
      <w:ins w:id="11" w:author="La, Jojo" w:date="2019-05-02T13:39:00Z">
        <w:r w:rsidR="00EF202A">
          <w:rPr>
            <w:rFonts w:ascii="Times New Roman" w:hAnsi="Times New Roman"/>
            <w:b/>
            <w:sz w:val="24"/>
            <w:szCs w:val="24"/>
          </w:rPr>
          <w:t xml:space="preserve">Zorn, </w:t>
        </w:r>
      </w:ins>
      <w:r w:rsidRPr="00C04FA9">
        <w:rPr>
          <w:rFonts w:ascii="Times New Roman" w:hAnsi="Times New Roman"/>
          <w:b/>
          <w:sz w:val="24"/>
          <w:szCs w:val="24"/>
        </w:rPr>
        <w:t>and Czaplewski serve on an ad hoc committee to help with the site design</w:t>
      </w:r>
      <w:ins w:id="12" w:author="David Baasch" w:date="2019-05-06T08:42:00Z">
        <w:r w:rsidR="00E00B8D">
          <w:rPr>
            <w:rFonts w:ascii="Times New Roman" w:hAnsi="Times New Roman"/>
            <w:b/>
            <w:sz w:val="24"/>
            <w:szCs w:val="24"/>
          </w:rPr>
          <w:t>, holding off on building the OCSW at Dippel,</w:t>
        </w:r>
      </w:ins>
      <w:ins w:id="13" w:author="La, Jojo" w:date="2019-05-02T13:35:00Z">
        <w:r w:rsidR="003B61A4">
          <w:rPr>
            <w:rFonts w:ascii="Times New Roman" w:hAnsi="Times New Roman"/>
            <w:b/>
            <w:sz w:val="24"/>
            <w:szCs w:val="24"/>
          </w:rPr>
          <w:t xml:space="preserve"> and </w:t>
        </w:r>
      </w:ins>
      <w:ins w:id="14" w:author="David Baasch" w:date="2019-05-06T08:42:00Z">
        <w:r w:rsidR="00E00B8D">
          <w:rPr>
            <w:rFonts w:ascii="Times New Roman" w:hAnsi="Times New Roman"/>
            <w:b/>
            <w:sz w:val="24"/>
            <w:szCs w:val="24"/>
          </w:rPr>
          <w:t xml:space="preserve">the EDO </w:t>
        </w:r>
      </w:ins>
      <w:ins w:id="15" w:author="David Baasch" w:date="2019-05-06T10:43:00Z">
        <w:r w:rsidR="002F3354">
          <w:rPr>
            <w:rFonts w:ascii="Times New Roman" w:hAnsi="Times New Roman"/>
            <w:b/>
            <w:sz w:val="24"/>
            <w:szCs w:val="24"/>
          </w:rPr>
          <w:t xml:space="preserve">and ad hoc </w:t>
        </w:r>
      </w:ins>
      <w:ins w:id="16" w:author="David Baasch" w:date="2019-05-06T10:45:00Z">
        <w:r w:rsidR="003C022C">
          <w:rPr>
            <w:rFonts w:ascii="Times New Roman" w:hAnsi="Times New Roman"/>
            <w:b/>
            <w:sz w:val="24"/>
            <w:szCs w:val="24"/>
          </w:rPr>
          <w:t xml:space="preserve">committee </w:t>
        </w:r>
      </w:ins>
      <w:ins w:id="17" w:author="La, Jojo" w:date="2019-05-02T13:35:00Z">
        <w:r w:rsidR="003B61A4">
          <w:rPr>
            <w:rFonts w:ascii="Times New Roman" w:hAnsi="Times New Roman"/>
            <w:b/>
            <w:sz w:val="24"/>
            <w:szCs w:val="24"/>
          </w:rPr>
          <w:t>exp</w:t>
        </w:r>
      </w:ins>
      <w:ins w:id="18" w:author="La, Jojo" w:date="2019-05-02T13:36:00Z">
        <w:r w:rsidR="003B61A4">
          <w:rPr>
            <w:rFonts w:ascii="Times New Roman" w:hAnsi="Times New Roman"/>
            <w:b/>
            <w:sz w:val="24"/>
            <w:szCs w:val="24"/>
          </w:rPr>
          <w:t>lor</w:t>
        </w:r>
        <w:del w:id="19" w:author="David Baasch" w:date="2019-05-06T08:42:00Z">
          <w:r w:rsidR="003B61A4" w:rsidDel="00E00B8D">
            <w:rPr>
              <w:rFonts w:ascii="Times New Roman" w:hAnsi="Times New Roman"/>
              <w:b/>
              <w:sz w:val="24"/>
              <w:szCs w:val="24"/>
            </w:rPr>
            <w:delText>e</w:delText>
          </w:r>
        </w:del>
      </w:ins>
      <w:ins w:id="20" w:author="David Baasch" w:date="2019-05-06T08:42:00Z">
        <w:r w:rsidR="00E00B8D">
          <w:rPr>
            <w:rFonts w:ascii="Times New Roman" w:hAnsi="Times New Roman"/>
            <w:b/>
            <w:sz w:val="24"/>
            <w:szCs w:val="24"/>
          </w:rPr>
          <w:t>ing</w:t>
        </w:r>
      </w:ins>
      <w:ins w:id="21" w:author="La, Jojo" w:date="2019-05-02T13:36:00Z">
        <w:r w:rsidR="003B61A4">
          <w:rPr>
            <w:rFonts w:ascii="Times New Roman" w:hAnsi="Times New Roman"/>
            <w:b/>
            <w:sz w:val="24"/>
            <w:szCs w:val="24"/>
          </w:rPr>
          <w:t xml:space="preserve"> other potential </w:t>
        </w:r>
      </w:ins>
      <w:ins w:id="22" w:author="David Baasch" w:date="2019-05-06T08:42:00Z">
        <w:r w:rsidR="00E00B8D">
          <w:rPr>
            <w:rFonts w:ascii="Times New Roman" w:hAnsi="Times New Roman"/>
            <w:b/>
            <w:sz w:val="24"/>
            <w:szCs w:val="24"/>
          </w:rPr>
          <w:t xml:space="preserve">opportunities </w:t>
        </w:r>
      </w:ins>
      <w:ins w:id="23" w:author="David Baasch" w:date="2019-05-06T08:43:00Z">
        <w:r w:rsidR="00E00B8D">
          <w:rPr>
            <w:rFonts w:ascii="Times New Roman" w:hAnsi="Times New Roman"/>
            <w:b/>
            <w:sz w:val="24"/>
            <w:szCs w:val="24"/>
          </w:rPr>
          <w:t xml:space="preserve">and </w:t>
        </w:r>
      </w:ins>
      <w:ins w:id="24" w:author="La, Jojo" w:date="2019-05-02T13:36:00Z">
        <w:r w:rsidR="003B61A4">
          <w:rPr>
            <w:rFonts w:ascii="Times New Roman" w:hAnsi="Times New Roman"/>
            <w:b/>
            <w:sz w:val="24"/>
            <w:szCs w:val="24"/>
          </w:rPr>
          <w:t>existing sand and gravel pit options</w:t>
        </w:r>
      </w:ins>
      <w:r w:rsidRPr="00C04FA9">
        <w:rPr>
          <w:rFonts w:ascii="Times New Roman" w:hAnsi="Times New Roman"/>
          <w:b/>
          <w:sz w:val="24"/>
          <w:szCs w:val="24"/>
        </w:rPr>
        <w:t>.</w:t>
      </w:r>
    </w:p>
    <w:p w14:paraId="550652E7" w14:textId="77777777" w:rsidR="00AE0A92" w:rsidRPr="002C0161" w:rsidRDefault="00AE0A92" w:rsidP="006F2B37">
      <w:pPr>
        <w:pStyle w:val="NoSpacing"/>
        <w:rPr>
          <w:rFonts w:ascii="Times New Roman" w:hAnsi="Times New Roman"/>
          <w:sz w:val="24"/>
          <w:szCs w:val="24"/>
        </w:rPr>
      </w:pPr>
    </w:p>
    <w:p w14:paraId="7BBF9E7F" w14:textId="2C9E0C80" w:rsidR="005716B8" w:rsidRDefault="005716B8" w:rsidP="005716B8">
      <w:pPr>
        <w:pStyle w:val="NoSpacing"/>
        <w:rPr>
          <w:rFonts w:ascii="Times New Roman" w:hAnsi="Times New Roman"/>
          <w:b/>
          <w:sz w:val="24"/>
          <w:szCs w:val="24"/>
          <w:u w:val="single"/>
        </w:rPr>
      </w:pPr>
      <w:r>
        <w:rPr>
          <w:rFonts w:ascii="Times New Roman" w:hAnsi="Times New Roman"/>
          <w:b/>
          <w:sz w:val="24"/>
          <w:szCs w:val="24"/>
          <w:u w:val="single"/>
        </w:rPr>
        <w:t>Macroinvertebrate Study</w:t>
      </w:r>
    </w:p>
    <w:p w14:paraId="01305D8F" w14:textId="39F11CD7" w:rsidR="005716B8" w:rsidRDefault="005716B8" w:rsidP="005716B8">
      <w:pPr>
        <w:pStyle w:val="NoSpacing"/>
        <w:rPr>
          <w:rFonts w:ascii="Times New Roman" w:hAnsi="Times New Roman"/>
          <w:sz w:val="24"/>
          <w:szCs w:val="24"/>
        </w:rPr>
      </w:pPr>
      <w:r>
        <w:rPr>
          <w:rFonts w:ascii="Times New Roman" w:hAnsi="Times New Roman"/>
          <w:sz w:val="24"/>
          <w:szCs w:val="24"/>
        </w:rPr>
        <w:t>Caven led the discussion and provided background information on the potential of initiating a macroinvertebrate study on Program and Trust wet meadows</w:t>
      </w:r>
      <w:r w:rsidR="00C04FA9">
        <w:rPr>
          <w:rFonts w:ascii="Times New Roman" w:hAnsi="Times New Roman"/>
          <w:sz w:val="24"/>
          <w:szCs w:val="24"/>
        </w:rPr>
        <w:t xml:space="preserve"> with Craig Davis from Oklahoma State to identify high-quality wet meadow sites and high-quality areas within grasslands</w:t>
      </w:r>
      <w:r>
        <w:rPr>
          <w:rFonts w:ascii="Times New Roman" w:hAnsi="Times New Roman"/>
          <w:sz w:val="24"/>
          <w:szCs w:val="24"/>
        </w:rPr>
        <w:t>.</w:t>
      </w:r>
      <w:r w:rsidR="001D1B05">
        <w:rPr>
          <w:rFonts w:ascii="Times New Roman" w:hAnsi="Times New Roman"/>
          <w:sz w:val="24"/>
          <w:szCs w:val="24"/>
        </w:rPr>
        <w:t xml:space="preserve"> Caven mentioned the Trust is seeking a</w:t>
      </w:r>
      <w:r w:rsidR="005918CD">
        <w:rPr>
          <w:rFonts w:ascii="Times New Roman" w:hAnsi="Times New Roman"/>
          <w:sz w:val="24"/>
          <w:szCs w:val="24"/>
        </w:rPr>
        <w:t>n EPA</w:t>
      </w:r>
      <w:r w:rsidR="001D1B05">
        <w:rPr>
          <w:rFonts w:ascii="Times New Roman" w:hAnsi="Times New Roman"/>
          <w:sz w:val="24"/>
          <w:szCs w:val="24"/>
        </w:rPr>
        <w:t xml:space="preserve"> grant and their proposal is due at the end of May.</w:t>
      </w:r>
      <w:r w:rsidR="00C04FA9">
        <w:rPr>
          <w:rFonts w:ascii="Times New Roman" w:hAnsi="Times New Roman"/>
          <w:sz w:val="24"/>
          <w:szCs w:val="24"/>
        </w:rPr>
        <w:t xml:space="preserve"> </w:t>
      </w:r>
      <w:r w:rsidR="00F14523">
        <w:rPr>
          <w:rFonts w:ascii="Times New Roman" w:hAnsi="Times New Roman"/>
          <w:sz w:val="24"/>
          <w:szCs w:val="24"/>
        </w:rPr>
        <w:t xml:space="preserve">La asked if the grant would cover the project; Caven said the project would only cost $200,000-$250,000 and would be covered by the EPA grant. </w:t>
      </w:r>
      <w:r w:rsidR="00C04FA9">
        <w:rPr>
          <w:rFonts w:ascii="Times New Roman" w:hAnsi="Times New Roman"/>
          <w:sz w:val="24"/>
          <w:szCs w:val="24"/>
        </w:rPr>
        <w:t>Rabbe said the Service supports the Trust implementing the research project on PRRIP lands</w:t>
      </w:r>
      <w:r w:rsidR="003E3FC7">
        <w:rPr>
          <w:rFonts w:ascii="Times New Roman" w:hAnsi="Times New Roman"/>
          <w:sz w:val="24"/>
          <w:szCs w:val="24"/>
        </w:rPr>
        <w:t>. The TAC discussed the project for an extended period</w:t>
      </w:r>
      <w:r w:rsidR="005918CD">
        <w:rPr>
          <w:rFonts w:ascii="Times New Roman" w:hAnsi="Times New Roman"/>
          <w:sz w:val="24"/>
          <w:szCs w:val="24"/>
        </w:rPr>
        <w:t xml:space="preserve">. </w:t>
      </w:r>
      <w:r w:rsidR="003E3FC7">
        <w:rPr>
          <w:rFonts w:ascii="Times New Roman" w:hAnsi="Times New Roman"/>
          <w:sz w:val="24"/>
          <w:szCs w:val="24"/>
        </w:rPr>
        <w:t>Smith mentioned the next GC meeting isn’t until June so Program funding or a Program letter of support may not be an option. Farnsworth said the EDO could write a letter of support and allow access to PRRIP lands for the research as long as it didn’t interfere with target species</w:t>
      </w:r>
      <w:r w:rsidR="00902539">
        <w:rPr>
          <w:rFonts w:ascii="Times New Roman" w:hAnsi="Times New Roman"/>
          <w:sz w:val="24"/>
          <w:szCs w:val="24"/>
        </w:rPr>
        <w:t xml:space="preserve"> use.</w:t>
      </w:r>
    </w:p>
    <w:p w14:paraId="0EA0A28D" w14:textId="77777777" w:rsidR="005716B8" w:rsidRDefault="005716B8" w:rsidP="006F2B37">
      <w:pPr>
        <w:pStyle w:val="NoSpacing"/>
        <w:rPr>
          <w:rFonts w:ascii="Times New Roman" w:hAnsi="Times New Roman"/>
          <w:b/>
          <w:sz w:val="24"/>
          <w:szCs w:val="24"/>
          <w:u w:val="single"/>
        </w:rPr>
      </w:pPr>
    </w:p>
    <w:p w14:paraId="405CC29A" w14:textId="56FC414C" w:rsidR="00535C0F" w:rsidRDefault="00535C0F" w:rsidP="006F2B37">
      <w:pPr>
        <w:pStyle w:val="NoSpacing"/>
        <w:rPr>
          <w:rFonts w:ascii="Times New Roman" w:hAnsi="Times New Roman"/>
          <w:b/>
          <w:sz w:val="24"/>
          <w:szCs w:val="24"/>
          <w:u w:val="single"/>
        </w:rPr>
      </w:pPr>
      <w:r w:rsidRPr="00A07286">
        <w:rPr>
          <w:rFonts w:ascii="Times New Roman" w:hAnsi="Times New Roman"/>
          <w:b/>
          <w:sz w:val="24"/>
          <w:szCs w:val="24"/>
          <w:u w:val="single"/>
        </w:rPr>
        <w:t>Upcoming 201</w:t>
      </w:r>
      <w:r w:rsidR="00252150">
        <w:rPr>
          <w:rFonts w:ascii="Times New Roman" w:hAnsi="Times New Roman"/>
          <w:b/>
          <w:sz w:val="24"/>
          <w:szCs w:val="24"/>
          <w:u w:val="single"/>
        </w:rPr>
        <w:t>9</w:t>
      </w:r>
      <w:r w:rsidRPr="00A07286">
        <w:rPr>
          <w:rFonts w:ascii="Times New Roman" w:hAnsi="Times New Roman"/>
          <w:b/>
          <w:sz w:val="24"/>
          <w:szCs w:val="24"/>
          <w:u w:val="single"/>
        </w:rPr>
        <w:t xml:space="preserve"> TAC Meeting Schedule</w:t>
      </w:r>
    </w:p>
    <w:p w14:paraId="2661F5B9" w14:textId="5AC33307" w:rsidR="00E25DC0" w:rsidRPr="00E25DC0" w:rsidRDefault="003E3FC7" w:rsidP="006F2B37">
      <w:pPr>
        <w:pStyle w:val="NoSpacing"/>
        <w:rPr>
          <w:rFonts w:ascii="Times New Roman" w:hAnsi="Times New Roman"/>
          <w:sz w:val="24"/>
          <w:szCs w:val="24"/>
        </w:rPr>
      </w:pPr>
      <w:r>
        <w:rPr>
          <w:rFonts w:ascii="Times New Roman" w:hAnsi="Times New Roman"/>
          <w:sz w:val="24"/>
          <w:szCs w:val="24"/>
        </w:rPr>
        <w:t xml:space="preserve">A </w:t>
      </w:r>
      <w:r w:rsidR="00E25DC0" w:rsidRPr="00E25DC0">
        <w:rPr>
          <w:rFonts w:ascii="Times New Roman" w:hAnsi="Times New Roman"/>
          <w:sz w:val="24"/>
          <w:szCs w:val="24"/>
        </w:rPr>
        <w:t>Doodle Poll</w:t>
      </w:r>
      <w:r>
        <w:rPr>
          <w:rFonts w:ascii="Times New Roman" w:hAnsi="Times New Roman"/>
          <w:sz w:val="24"/>
          <w:szCs w:val="24"/>
        </w:rPr>
        <w:t xml:space="preserve"> will be distributed to set the next couple of meetings which would be early June and late October. The following items would be discussed during the upcoming meetings.</w:t>
      </w:r>
    </w:p>
    <w:p w14:paraId="3FE0812F" w14:textId="7703DD2A" w:rsidR="00252150" w:rsidRPr="00252150" w:rsidRDefault="00252150" w:rsidP="009C1842">
      <w:pPr>
        <w:pStyle w:val="NoSpacing"/>
        <w:numPr>
          <w:ilvl w:val="0"/>
          <w:numId w:val="29"/>
        </w:numPr>
        <w:spacing w:after="60"/>
        <w:ind w:left="360"/>
        <w:rPr>
          <w:rFonts w:ascii="Times New Roman" w:hAnsi="Times New Roman"/>
          <w:sz w:val="24"/>
          <w:szCs w:val="24"/>
        </w:rPr>
      </w:pPr>
      <w:r w:rsidRPr="00252150">
        <w:rPr>
          <w:rFonts w:ascii="Times New Roman" w:hAnsi="Times New Roman"/>
          <w:sz w:val="24"/>
          <w:szCs w:val="24"/>
        </w:rPr>
        <w:t>June 1</w:t>
      </w:r>
      <w:r w:rsidRPr="00252150">
        <w:rPr>
          <w:rFonts w:ascii="Times New Roman" w:hAnsi="Times New Roman"/>
          <w:sz w:val="24"/>
          <w:szCs w:val="24"/>
          <w:vertAlign w:val="superscript"/>
        </w:rPr>
        <w:t>st</w:t>
      </w:r>
      <w:r w:rsidRPr="00252150">
        <w:rPr>
          <w:rFonts w:ascii="Times New Roman" w:hAnsi="Times New Roman"/>
          <w:sz w:val="24"/>
          <w:szCs w:val="24"/>
        </w:rPr>
        <w:t>-ish – 2-hour TAC Conference Call to discuss any final suggestions they may have on the State of the Platte Report as well as species updates and any other items that may come up.</w:t>
      </w:r>
    </w:p>
    <w:p w14:paraId="0CBB090D" w14:textId="7CF2EA81" w:rsidR="00252150" w:rsidRPr="00252150" w:rsidRDefault="00252150" w:rsidP="009C1842">
      <w:pPr>
        <w:pStyle w:val="NoSpacing"/>
        <w:numPr>
          <w:ilvl w:val="0"/>
          <w:numId w:val="29"/>
        </w:numPr>
        <w:spacing w:after="60"/>
        <w:ind w:left="360"/>
        <w:rPr>
          <w:rFonts w:ascii="Times New Roman" w:hAnsi="Times New Roman"/>
          <w:sz w:val="24"/>
          <w:szCs w:val="24"/>
        </w:rPr>
      </w:pPr>
      <w:r w:rsidRPr="00252150">
        <w:rPr>
          <w:rFonts w:ascii="Times New Roman" w:hAnsi="Times New Roman"/>
          <w:sz w:val="24"/>
          <w:szCs w:val="24"/>
        </w:rPr>
        <w:t>October 15</w:t>
      </w:r>
      <w:r w:rsidRPr="00252150">
        <w:rPr>
          <w:rFonts w:ascii="Times New Roman" w:hAnsi="Times New Roman"/>
          <w:sz w:val="24"/>
          <w:szCs w:val="24"/>
          <w:vertAlign w:val="superscript"/>
        </w:rPr>
        <w:t>th</w:t>
      </w:r>
      <w:r>
        <w:rPr>
          <w:rFonts w:ascii="Times New Roman" w:hAnsi="Times New Roman"/>
          <w:sz w:val="24"/>
          <w:szCs w:val="24"/>
        </w:rPr>
        <w:t>-</w:t>
      </w:r>
      <w:r w:rsidRPr="00252150">
        <w:rPr>
          <w:rFonts w:ascii="Times New Roman" w:hAnsi="Times New Roman"/>
          <w:sz w:val="24"/>
          <w:szCs w:val="24"/>
        </w:rPr>
        <w:t>ish – 4-hour TAC meeting to discuss FY2020 Budget, progress/direction for the AMP, species updates, and any other items that may come up.</w:t>
      </w:r>
    </w:p>
    <w:p w14:paraId="4228A20F" w14:textId="77777777" w:rsidR="00EE1725" w:rsidRDefault="00EE1725" w:rsidP="00AD216C">
      <w:pPr>
        <w:pStyle w:val="NoSpacing"/>
        <w:spacing w:after="60"/>
        <w:rPr>
          <w:rFonts w:ascii="Times New Roman" w:hAnsi="Times New Roman"/>
          <w:b/>
          <w:sz w:val="24"/>
          <w:szCs w:val="24"/>
          <w:u w:val="single"/>
        </w:rPr>
      </w:pPr>
    </w:p>
    <w:p w14:paraId="450F6ED8" w14:textId="0C8098D2" w:rsidR="00AD216C" w:rsidRPr="00567125" w:rsidRDefault="00AD216C" w:rsidP="00AD216C">
      <w:pPr>
        <w:pStyle w:val="NoSpacing"/>
        <w:spacing w:after="60"/>
        <w:rPr>
          <w:rFonts w:ascii="Times New Roman" w:hAnsi="Times New Roman"/>
          <w:sz w:val="24"/>
          <w:szCs w:val="24"/>
          <w:u w:val="single"/>
        </w:rPr>
      </w:pPr>
      <w:r w:rsidRPr="00567125">
        <w:rPr>
          <w:rFonts w:ascii="Times New Roman" w:hAnsi="Times New Roman"/>
          <w:b/>
          <w:sz w:val="24"/>
          <w:szCs w:val="24"/>
          <w:u w:val="single"/>
        </w:rPr>
        <w:t xml:space="preserve">Summary of Decisions from </w:t>
      </w:r>
      <w:r w:rsidR="00E959A5" w:rsidRPr="00567125">
        <w:rPr>
          <w:rFonts w:ascii="Times New Roman" w:hAnsi="Times New Roman"/>
          <w:b/>
          <w:sz w:val="24"/>
          <w:szCs w:val="24"/>
          <w:u w:val="single"/>
        </w:rPr>
        <w:t xml:space="preserve">the </w:t>
      </w:r>
      <w:r w:rsidR="00E97B5A">
        <w:rPr>
          <w:rFonts w:ascii="Times New Roman" w:hAnsi="Times New Roman"/>
          <w:b/>
          <w:sz w:val="24"/>
          <w:szCs w:val="24"/>
          <w:u w:val="single"/>
        </w:rPr>
        <w:t>April 30, 2019</w:t>
      </w:r>
      <w:r w:rsidRPr="00567125">
        <w:rPr>
          <w:rFonts w:ascii="Times New Roman" w:hAnsi="Times New Roman"/>
          <w:b/>
          <w:sz w:val="24"/>
          <w:szCs w:val="24"/>
          <w:u w:val="single"/>
        </w:rPr>
        <w:t xml:space="preserve"> TAC Meeting</w:t>
      </w:r>
    </w:p>
    <w:p w14:paraId="4BFC8ACC" w14:textId="191ED86A" w:rsidR="00407EC1" w:rsidRDefault="00407EC1" w:rsidP="002C0161">
      <w:pPr>
        <w:pStyle w:val="ListParagraph"/>
        <w:numPr>
          <w:ilvl w:val="0"/>
          <w:numId w:val="28"/>
        </w:numPr>
        <w:spacing w:after="0" w:line="240" w:lineRule="auto"/>
        <w:ind w:left="360"/>
        <w:rPr>
          <w:rFonts w:ascii="Times New Roman" w:hAnsi="Times New Roman"/>
          <w:b/>
          <w:sz w:val="24"/>
          <w:szCs w:val="24"/>
        </w:rPr>
      </w:pPr>
      <w:r>
        <w:rPr>
          <w:rFonts w:ascii="Times New Roman" w:hAnsi="Times New Roman"/>
          <w:b/>
          <w:sz w:val="24"/>
          <w:szCs w:val="24"/>
        </w:rPr>
        <w:t xml:space="preserve">The TAC nominated </w:t>
      </w:r>
      <w:r w:rsidR="003E3FC7">
        <w:rPr>
          <w:rFonts w:ascii="Times New Roman" w:hAnsi="Times New Roman"/>
          <w:b/>
          <w:sz w:val="24"/>
          <w:szCs w:val="24"/>
        </w:rPr>
        <w:t>Merrill</w:t>
      </w:r>
      <w:r>
        <w:rPr>
          <w:rFonts w:ascii="Times New Roman" w:hAnsi="Times New Roman"/>
          <w:b/>
          <w:sz w:val="24"/>
          <w:szCs w:val="24"/>
        </w:rPr>
        <w:t xml:space="preserve"> as the 2019 TAC chair</w:t>
      </w:r>
    </w:p>
    <w:p w14:paraId="7901D500" w14:textId="4806E7EF" w:rsidR="002C0161" w:rsidRPr="00D80C13" w:rsidRDefault="002C0161" w:rsidP="002C0161">
      <w:pPr>
        <w:pStyle w:val="ListParagraph"/>
        <w:numPr>
          <w:ilvl w:val="0"/>
          <w:numId w:val="28"/>
        </w:numPr>
        <w:spacing w:after="0" w:line="240" w:lineRule="auto"/>
        <w:ind w:left="360"/>
        <w:rPr>
          <w:rFonts w:ascii="Times New Roman" w:hAnsi="Times New Roman"/>
          <w:b/>
          <w:sz w:val="24"/>
          <w:szCs w:val="24"/>
        </w:rPr>
      </w:pPr>
      <w:r>
        <w:rPr>
          <w:rFonts w:ascii="Times New Roman" w:hAnsi="Times New Roman"/>
          <w:b/>
          <w:sz w:val="24"/>
          <w:szCs w:val="24"/>
        </w:rPr>
        <w:t xml:space="preserve">The TAC approved the </w:t>
      </w:r>
      <w:r w:rsidR="00407EC1">
        <w:rPr>
          <w:rFonts w:ascii="Times New Roman" w:hAnsi="Times New Roman"/>
          <w:b/>
          <w:sz w:val="24"/>
          <w:szCs w:val="24"/>
        </w:rPr>
        <w:t>October 16</w:t>
      </w:r>
      <w:r>
        <w:rPr>
          <w:rFonts w:ascii="Times New Roman" w:hAnsi="Times New Roman"/>
          <w:b/>
          <w:sz w:val="24"/>
          <w:szCs w:val="24"/>
        </w:rPr>
        <w:t>, 2018 TAC Meeting Minutes as Final</w:t>
      </w:r>
    </w:p>
    <w:p w14:paraId="613FA1CC" w14:textId="4FB7D582" w:rsidR="00AE0A92" w:rsidRPr="00C14E57" w:rsidRDefault="00AE0A92" w:rsidP="00C14E57">
      <w:pPr>
        <w:pStyle w:val="ListParagraph"/>
        <w:numPr>
          <w:ilvl w:val="0"/>
          <w:numId w:val="28"/>
        </w:numPr>
        <w:spacing w:after="0" w:line="240" w:lineRule="auto"/>
        <w:ind w:left="360"/>
        <w:rPr>
          <w:rFonts w:ascii="Times New Roman" w:hAnsi="Times New Roman"/>
          <w:b/>
          <w:sz w:val="24"/>
          <w:szCs w:val="24"/>
        </w:rPr>
      </w:pPr>
      <w:r>
        <w:rPr>
          <w:rFonts w:ascii="Times New Roman" w:hAnsi="Times New Roman"/>
          <w:b/>
          <w:sz w:val="24"/>
          <w:szCs w:val="24"/>
        </w:rPr>
        <w:t xml:space="preserve">The TAC approved the </w:t>
      </w:r>
      <w:r w:rsidR="00E97B5A">
        <w:rPr>
          <w:rFonts w:ascii="Times New Roman" w:hAnsi="Times New Roman"/>
          <w:b/>
          <w:sz w:val="24"/>
          <w:szCs w:val="24"/>
        </w:rPr>
        <w:t>f</w:t>
      </w:r>
      <w:r w:rsidR="00407EC1">
        <w:rPr>
          <w:rFonts w:ascii="Times New Roman" w:hAnsi="Times New Roman"/>
          <w:b/>
          <w:sz w:val="24"/>
          <w:szCs w:val="24"/>
        </w:rPr>
        <w:t>all</w:t>
      </w:r>
      <w:r>
        <w:rPr>
          <w:rFonts w:ascii="Times New Roman" w:hAnsi="Times New Roman"/>
          <w:b/>
          <w:sz w:val="24"/>
          <w:szCs w:val="24"/>
        </w:rPr>
        <w:t xml:space="preserve"> 2018 whooping crane monitoring report as final</w:t>
      </w:r>
      <w:r w:rsidR="00C14E57">
        <w:rPr>
          <w:rFonts w:ascii="Times New Roman" w:hAnsi="Times New Roman"/>
          <w:b/>
          <w:sz w:val="24"/>
          <w:szCs w:val="24"/>
        </w:rPr>
        <w:t xml:space="preserve"> with edits made as discussed</w:t>
      </w:r>
    </w:p>
    <w:p w14:paraId="47C719AF" w14:textId="7CD29E0B" w:rsidR="00225AFF" w:rsidRDefault="00C45B1A" w:rsidP="00D80C13">
      <w:pPr>
        <w:pStyle w:val="ListParagraph"/>
        <w:numPr>
          <w:ilvl w:val="0"/>
          <w:numId w:val="28"/>
        </w:numPr>
        <w:spacing w:after="0" w:line="240" w:lineRule="auto"/>
        <w:ind w:left="360"/>
        <w:rPr>
          <w:rFonts w:ascii="Times New Roman" w:hAnsi="Times New Roman"/>
          <w:b/>
          <w:sz w:val="24"/>
          <w:szCs w:val="24"/>
        </w:rPr>
      </w:pPr>
      <w:r w:rsidRPr="00D80C13">
        <w:rPr>
          <w:rFonts w:ascii="Times New Roman" w:hAnsi="Times New Roman"/>
          <w:b/>
          <w:sz w:val="24"/>
          <w:szCs w:val="24"/>
        </w:rPr>
        <w:t xml:space="preserve">The TAC </w:t>
      </w:r>
      <w:r w:rsidR="00407EC1">
        <w:rPr>
          <w:rFonts w:ascii="Times New Roman" w:hAnsi="Times New Roman"/>
          <w:b/>
          <w:sz w:val="24"/>
          <w:szCs w:val="24"/>
        </w:rPr>
        <w:t>approved the 2018 tern and plover monitoring and research report as final with edits made as discussed</w:t>
      </w:r>
    </w:p>
    <w:p w14:paraId="37060515" w14:textId="0DB5F261" w:rsidR="00C14E57" w:rsidRDefault="00C14E57" w:rsidP="00D80C13">
      <w:pPr>
        <w:pStyle w:val="ListParagraph"/>
        <w:numPr>
          <w:ilvl w:val="0"/>
          <w:numId w:val="28"/>
        </w:numPr>
        <w:spacing w:after="0" w:line="240" w:lineRule="auto"/>
        <w:ind w:left="360"/>
        <w:rPr>
          <w:rFonts w:ascii="Times New Roman" w:hAnsi="Times New Roman"/>
          <w:b/>
          <w:sz w:val="24"/>
          <w:szCs w:val="24"/>
        </w:rPr>
      </w:pPr>
      <w:r w:rsidRPr="00C04FA9">
        <w:rPr>
          <w:rFonts w:ascii="Times New Roman" w:hAnsi="Times New Roman"/>
          <w:b/>
          <w:sz w:val="24"/>
          <w:szCs w:val="24"/>
        </w:rPr>
        <w:t xml:space="preserve">The TAC recommended finalizing design plans for </w:t>
      </w:r>
      <w:bookmarkStart w:id="25" w:name="_GoBack"/>
      <w:bookmarkEnd w:id="25"/>
      <w:r w:rsidRPr="00C04FA9">
        <w:rPr>
          <w:rFonts w:ascii="Times New Roman" w:hAnsi="Times New Roman"/>
          <w:b/>
          <w:sz w:val="24"/>
          <w:szCs w:val="24"/>
        </w:rPr>
        <w:t xml:space="preserve">the Dippel tract and recommended Rabbe, Jenniges, Caven, </w:t>
      </w:r>
      <w:ins w:id="26" w:author="La, Jojo" w:date="2019-05-02T13:39:00Z">
        <w:r w:rsidR="00EF202A">
          <w:rPr>
            <w:rFonts w:ascii="Times New Roman" w:hAnsi="Times New Roman"/>
            <w:b/>
            <w:sz w:val="24"/>
            <w:szCs w:val="24"/>
          </w:rPr>
          <w:t xml:space="preserve">Zorn, </w:t>
        </w:r>
      </w:ins>
      <w:r w:rsidRPr="00C04FA9">
        <w:rPr>
          <w:rFonts w:ascii="Times New Roman" w:hAnsi="Times New Roman"/>
          <w:b/>
          <w:sz w:val="24"/>
          <w:szCs w:val="24"/>
        </w:rPr>
        <w:t>and Czaplewski serve on an ad hoc committee to help with the site design</w:t>
      </w:r>
      <w:ins w:id="27" w:author="David Baasch" w:date="2019-05-06T08:43:00Z">
        <w:r w:rsidR="00E00B8D">
          <w:rPr>
            <w:rFonts w:ascii="Times New Roman" w:hAnsi="Times New Roman"/>
            <w:b/>
            <w:sz w:val="24"/>
            <w:szCs w:val="24"/>
          </w:rPr>
          <w:t xml:space="preserve">, holding off on building the OCSW at Dippel, and the EDO </w:t>
        </w:r>
      </w:ins>
      <w:ins w:id="28" w:author="David Baasch" w:date="2019-05-30T07:44:00Z">
        <w:r w:rsidR="00F20ED0">
          <w:rPr>
            <w:rFonts w:ascii="Times New Roman" w:hAnsi="Times New Roman"/>
            <w:b/>
            <w:sz w:val="24"/>
            <w:szCs w:val="24"/>
          </w:rPr>
          <w:t xml:space="preserve">and ad hoc committee </w:t>
        </w:r>
      </w:ins>
      <w:ins w:id="29" w:author="David Baasch" w:date="2019-05-06T08:43:00Z">
        <w:r w:rsidR="00E00B8D">
          <w:rPr>
            <w:rFonts w:ascii="Times New Roman" w:hAnsi="Times New Roman"/>
            <w:b/>
            <w:sz w:val="24"/>
            <w:szCs w:val="24"/>
          </w:rPr>
          <w:t>exploring other potential opportunities and existing sand and gravel pit options.</w:t>
        </w:r>
      </w:ins>
      <w:ins w:id="30" w:author="La, Jojo" w:date="2019-05-02T13:37:00Z">
        <w:del w:id="31" w:author="David Baasch" w:date="2019-05-06T08:43:00Z">
          <w:r w:rsidR="001A5582" w:rsidRPr="001A5582" w:rsidDel="00E00B8D">
            <w:rPr>
              <w:rFonts w:ascii="Times New Roman" w:hAnsi="Times New Roman"/>
              <w:b/>
              <w:sz w:val="24"/>
              <w:szCs w:val="24"/>
            </w:rPr>
            <w:delText xml:space="preserve"> </w:delText>
          </w:r>
          <w:r w:rsidR="001A5582" w:rsidDel="00E00B8D">
            <w:rPr>
              <w:rFonts w:ascii="Times New Roman" w:hAnsi="Times New Roman"/>
              <w:b/>
              <w:sz w:val="24"/>
              <w:szCs w:val="24"/>
            </w:rPr>
            <w:delText>and explore other potential existing sand and gravel pit options.</w:delText>
          </w:r>
        </w:del>
      </w:ins>
    </w:p>
    <w:p w14:paraId="6D629D05" w14:textId="675C7370" w:rsidR="00C14E57" w:rsidRPr="00C14E57" w:rsidRDefault="00C14E57" w:rsidP="00C14E57">
      <w:pPr>
        <w:pStyle w:val="ListParagraph"/>
        <w:numPr>
          <w:ilvl w:val="0"/>
          <w:numId w:val="28"/>
        </w:numPr>
        <w:spacing w:after="0" w:line="240" w:lineRule="auto"/>
        <w:ind w:left="360"/>
        <w:rPr>
          <w:rFonts w:ascii="Times New Roman" w:hAnsi="Times New Roman"/>
          <w:b/>
          <w:sz w:val="24"/>
          <w:szCs w:val="24"/>
        </w:rPr>
      </w:pPr>
      <w:r>
        <w:rPr>
          <w:rFonts w:ascii="Times New Roman" w:hAnsi="Times New Roman"/>
          <w:b/>
          <w:sz w:val="24"/>
          <w:szCs w:val="24"/>
        </w:rPr>
        <w:t xml:space="preserve">The TAC supported writing a letter of recommendation for the Trust’s </w:t>
      </w:r>
      <w:r w:rsidRPr="00C14E57">
        <w:rPr>
          <w:rFonts w:ascii="Times New Roman" w:hAnsi="Times New Roman"/>
          <w:b/>
          <w:sz w:val="24"/>
          <w:szCs w:val="24"/>
        </w:rPr>
        <w:t xml:space="preserve">macroinvertebrate study </w:t>
      </w:r>
      <w:r>
        <w:rPr>
          <w:rFonts w:ascii="Times New Roman" w:hAnsi="Times New Roman"/>
          <w:b/>
          <w:sz w:val="24"/>
          <w:szCs w:val="24"/>
        </w:rPr>
        <w:t>and allowing access to Program lands to implement the study.</w:t>
      </w:r>
    </w:p>
    <w:sectPr w:rsidR="00C14E57" w:rsidRPr="00C14E57" w:rsidSect="006C76C5">
      <w:pgSz w:w="12240" w:h="15840" w:code="1"/>
      <w:pgMar w:top="1440" w:right="1296" w:bottom="144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E141F" w14:textId="77777777" w:rsidR="005076CD" w:rsidRDefault="005076CD" w:rsidP="00F61E8F">
      <w:pPr>
        <w:spacing w:after="0" w:line="240" w:lineRule="auto"/>
      </w:pPr>
      <w:r>
        <w:separator/>
      </w:r>
    </w:p>
  </w:endnote>
  <w:endnote w:type="continuationSeparator" w:id="0">
    <w:p w14:paraId="2BBC448C" w14:textId="77777777" w:rsidR="005076CD" w:rsidRDefault="005076CD" w:rsidP="00F61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ED6C8" w14:textId="77777777" w:rsidR="006F2B37" w:rsidRDefault="006F2B37" w:rsidP="00BD5F7D">
    <w:pPr>
      <w:pStyle w:val="Footer"/>
      <w:rPr>
        <w:rFonts w:ascii="Arial" w:hAnsi="Arial" w:cs="Arial"/>
        <w:sz w:val="16"/>
        <w:szCs w:val="16"/>
      </w:rPr>
    </w:pPr>
    <w:r w:rsidRPr="00895E2F">
      <w:rPr>
        <w:rFonts w:ascii="Arial" w:hAnsi="Arial" w:cs="Arial"/>
        <w:sz w:val="16"/>
        <w:szCs w:val="16"/>
      </w:rPr>
      <w:t>This document is a draft based on one person's notes of the meeting. The official meeting minutes may be different if corrections are made by the Technical Advisory Committee.</w:t>
    </w:r>
  </w:p>
  <w:p w14:paraId="450F6EE7" w14:textId="52278B4C" w:rsidR="006F2B37" w:rsidRPr="00C35807" w:rsidRDefault="006F2B37" w:rsidP="00BD5F7D">
    <w:pPr>
      <w:pStyle w:val="Footer"/>
    </w:pPr>
    <w:r w:rsidRPr="00CB13D4">
      <w:rPr>
        <w:rFonts w:ascii="Arial" w:hAnsi="Arial" w:cs="Arial"/>
        <w:b/>
        <w:sz w:val="16"/>
        <w:szCs w:val="16"/>
      </w:rPr>
      <w:t xml:space="preserve">PRRIP TAC </w:t>
    </w:r>
    <w:r>
      <w:rPr>
        <w:rFonts w:ascii="Arial" w:hAnsi="Arial" w:cs="Arial"/>
        <w:b/>
        <w:sz w:val="16"/>
        <w:szCs w:val="16"/>
      </w:rPr>
      <w:t>Meeting Minutes</w:t>
    </w:r>
    <w:r w:rsidRPr="00CB13D4">
      <w:rPr>
        <w:rFonts w:ascii="Arial" w:hAnsi="Arial" w:cs="Arial"/>
        <w:b/>
        <w:sz w:val="16"/>
        <w:szCs w:val="16"/>
      </w:rPr>
      <w:tab/>
    </w:r>
    <w:r w:rsidRPr="00CB13D4">
      <w:rPr>
        <w:rFonts w:ascii="Arial" w:hAnsi="Arial" w:cs="Arial"/>
        <w:b/>
        <w:sz w:val="16"/>
        <w:szCs w:val="16"/>
      </w:rPr>
      <w:tab/>
      <w:t xml:space="preserve">Page </w:t>
    </w:r>
    <w:r w:rsidRPr="00CB13D4">
      <w:rPr>
        <w:rFonts w:ascii="Arial" w:hAnsi="Arial" w:cs="Arial"/>
        <w:b/>
        <w:sz w:val="16"/>
        <w:szCs w:val="16"/>
      </w:rPr>
      <w:fldChar w:fldCharType="begin"/>
    </w:r>
    <w:r w:rsidRPr="00CB13D4">
      <w:rPr>
        <w:rFonts w:ascii="Arial" w:hAnsi="Arial" w:cs="Arial"/>
        <w:b/>
        <w:sz w:val="16"/>
        <w:szCs w:val="16"/>
      </w:rPr>
      <w:instrText xml:space="preserve"> PAGE </w:instrText>
    </w:r>
    <w:r w:rsidRPr="00CB13D4">
      <w:rPr>
        <w:rFonts w:ascii="Arial" w:hAnsi="Arial" w:cs="Arial"/>
        <w:b/>
        <w:sz w:val="16"/>
        <w:szCs w:val="16"/>
      </w:rPr>
      <w:fldChar w:fldCharType="separate"/>
    </w:r>
    <w:r w:rsidR="00EF202A">
      <w:rPr>
        <w:rFonts w:ascii="Arial" w:hAnsi="Arial" w:cs="Arial"/>
        <w:b/>
        <w:noProof/>
        <w:sz w:val="16"/>
        <w:szCs w:val="16"/>
      </w:rPr>
      <w:t>2</w:t>
    </w:r>
    <w:r w:rsidRPr="00CB13D4">
      <w:rPr>
        <w:rFonts w:ascii="Arial" w:hAnsi="Arial" w:cs="Arial"/>
        <w:b/>
        <w:sz w:val="16"/>
        <w:szCs w:val="16"/>
      </w:rPr>
      <w:fldChar w:fldCharType="end"/>
    </w:r>
    <w:r w:rsidRPr="00CB13D4">
      <w:rPr>
        <w:rFonts w:ascii="Arial" w:hAnsi="Arial" w:cs="Arial"/>
        <w:b/>
        <w:sz w:val="16"/>
        <w:szCs w:val="16"/>
      </w:rPr>
      <w:t xml:space="preserve"> of </w:t>
    </w:r>
    <w:r w:rsidRPr="00CB13D4">
      <w:rPr>
        <w:rFonts w:ascii="Arial" w:hAnsi="Arial" w:cs="Arial"/>
        <w:b/>
        <w:sz w:val="16"/>
        <w:szCs w:val="16"/>
      </w:rPr>
      <w:fldChar w:fldCharType="begin"/>
    </w:r>
    <w:r w:rsidRPr="00CB13D4">
      <w:rPr>
        <w:rFonts w:ascii="Arial" w:hAnsi="Arial" w:cs="Arial"/>
        <w:b/>
        <w:sz w:val="16"/>
        <w:szCs w:val="16"/>
      </w:rPr>
      <w:instrText xml:space="preserve"> NUMPAGES  </w:instrText>
    </w:r>
    <w:r w:rsidRPr="00CB13D4">
      <w:rPr>
        <w:rFonts w:ascii="Arial" w:hAnsi="Arial" w:cs="Arial"/>
        <w:b/>
        <w:sz w:val="16"/>
        <w:szCs w:val="16"/>
      </w:rPr>
      <w:fldChar w:fldCharType="separate"/>
    </w:r>
    <w:r w:rsidR="00EF202A">
      <w:rPr>
        <w:rFonts w:ascii="Arial" w:hAnsi="Arial" w:cs="Arial"/>
        <w:b/>
        <w:noProof/>
        <w:sz w:val="16"/>
        <w:szCs w:val="16"/>
      </w:rPr>
      <w:t>3</w:t>
    </w:r>
    <w:r w:rsidRPr="00CB13D4">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2B0A6" w14:textId="77777777" w:rsidR="005076CD" w:rsidRDefault="005076CD" w:rsidP="00F61E8F">
      <w:pPr>
        <w:spacing w:after="0" w:line="240" w:lineRule="auto"/>
      </w:pPr>
      <w:r>
        <w:separator/>
      </w:r>
    </w:p>
  </w:footnote>
  <w:footnote w:type="continuationSeparator" w:id="0">
    <w:p w14:paraId="18BEFE15" w14:textId="77777777" w:rsidR="005076CD" w:rsidRDefault="005076CD" w:rsidP="00F61E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F6EE5" w14:textId="69527482" w:rsidR="006F2B37" w:rsidRPr="00D05B79" w:rsidRDefault="006F2B37">
    <w:pPr>
      <w:pStyle w:val="Header"/>
      <w:rPr>
        <w:rFonts w:ascii="Arial" w:hAnsi="Arial" w:cs="Arial"/>
        <w:b/>
        <w:color w:val="000000"/>
        <w:sz w:val="16"/>
        <w:szCs w:val="16"/>
      </w:rPr>
    </w:pPr>
    <w:r w:rsidRPr="00AE0A92">
      <w:rPr>
        <w:rFonts w:ascii="Arial" w:hAnsi="Arial" w:cs="Arial"/>
        <w:b/>
        <w:noProof/>
        <w:color w:val="000000"/>
        <w:sz w:val="16"/>
        <w:szCs w:val="16"/>
      </w:rPr>
      <mc:AlternateContent>
        <mc:Choice Requires="wps">
          <w:drawing>
            <wp:anchor distT="4294967291" distB="4294967291" distL="114300" distR="114300" simplePos="0" relativeHeight="251660288" behindDoc="0" locked="0" layoutInCell="1" allowOverlap="1" wp14:anchorId="450F6EE8" wp14:editId="78302B80">
              <wp:simplePos x="0" y="0"/>
              <wp:positionH relativeFrom="column">
                <wp:posOffset>0</wp:posOffset>
              </wp:positionH>
              <wp:positionV relativeFrom="paragraph">
                <wp:posOffset>440054</wp:posOffset>
              </wp:positionV>
              <wp:extent cx="2743200" cy="0"/>
              <wp:effectExtent l="0" t="0" r="0" b="0"/>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E543B7" id="_x0000_t32" coordsize="21600,21600" o:spt="32" o:oned="t" path="m,l21600,21600e" filled="f">
              <v:path arrowok="t" fillok="f" o:connecttype="none"/>
              <o:lock v:ext="edit" shapetype="t"/>
            </v:shapetype>
            <v:shape id="AutoShape 12" o:spid="_x0000_s1026" type="#_x0000_t32" style="position:absolute;margin-left:0;margin-top:34.65pt;width:3in;height:0;flip:x;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" strokeweight="1.5pt"/>
          </w:pict>
        </mc:Fallback>
      </mc:AlternateContent>
    </w:r>
    <w:r w:rsidRPr="00AE0A92">
      <w:rPr>
        <w:rFonts w:ascii="Arial" w:hAnsi="Arial" w:cs="Arial"/>
        <w:b/>
        <w:noProof/>
        <w:color w:val="000000"/>
        <w:sz w:val="16"/>
        <w:szCs w:val="16"/>
      </w:rPr>
      <mc:AlternateContent>
        <mc:Choice Requires="wps">
          <w:drawing>
            <wp:anchor distT="4294967291" distB="4294967291" distL="114300" distR="114300" simplePos="0" relativeHeight="251661312" behindDoc="0" locked="0" layoutInCell="1" allowOverlap="1" wp14:anchorId="450F6EE9" wp14:editId="26B0FCC2">
              <wp:simplePos x="0" y="0"/>
              <wp:positionH relativeFrom="column">
                <wp:posOffset>3200400</wp:posOffset>
              </wp:positionH>
              <wp:positionV relativeFrom="paragraph">
                <wp:posOffset>437514</wp:posOffset>
              </wp:positionV>
              <wp:extent cx="2743200" cy="0"/>
              <wp:effectExtent l="0" t="0" r="0" b="0"/>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6442EA" id="AutoShape 13" o:spid="_x0000_s1026" type="#_x0000_t32" style="position:absolute;margin-left:252pt;margin-top:34.45pt;width:3in;height:0;flip:x;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" strokeweight="1.5pt"/>
          </w:pict>
        </mc:Fallback>
      </mc:AlternateContent>
    </w:r>
    <w:r w:rsidRPr="00AE0A92">
      <w:rPr>
        <w:rFonts w:ascii="Arial" w:hAnsi="Arial" w:cs="Arial"/>
        <w:b/>
        <w:color w:val="000000"/>
        <w:sz w:val="16"/>
        <w:szCs w:val="16"/>
      </w:rPr>
      <w:t xml:space="preserve">PRRIP – ED </w:t>
    </w:r>
    <w:r w:rsidRPr="00AE0A92">
      <w:rPr>
        <w:rFonts w:ascii="Arial" w:hAnsi="Arial" w:cs="Arial"/>
        <w:b/>
        <w:sz w:val="16"/>
        <w:szCs w:val="16"/>
      </w:rPr>
      <w:t>OFFICE DRAFT</w:t>
    </w:r>
    <w:r w:rsidRPr="00AE0A92">
      <w:rPr>
        <w:rFonts w:ascii="Arial" w:hAnsi="Arial" w:cs="Arial"/>
        <w:b/>
        <w:sz w:val="16"/>
        <w:szCs w:val="16"/>
      </w:rPr>
      <w:tab/>
    </w:r>
    <w:r w:rsidRPr="00AE0A92">
      <w:rPr>
        <w:rFonts w:ascii="Arial" w:hAnsi="Arial" w:cs="Arial"/>
        <w:b/>
        <w:noProof/>
        <w:sz w:val="16"/>
        <w:szCs w:val="16"/>
      </w:rPr>
      <w:drawing>
        <wp:inline distT="0" distB="0" distL="0" distR="0" wp14:anchorId="450F6EEA" wp14:editId="450F6EEB">
          <wp:extent cx="478155" cy="648335"/>
          <wp:effectExtent l="0" t="0" r="0" b="0"/>
          <wp:docPr id="1" name="Picture 1"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srcRect b="9930"/>
                  <a:stretch>
                    <a:fillRect/>
                  </a:stretch>
                </pic:blipFill>
                <pic:spPr bwMode="auto">
                  <a:xfrm>
                    <a:off x="0" y="0"/>
                    <a:ext cx="478155" cy="648335"/>
                  </a:xfrm>
                  <a:prstGeom prst="rect">
                    <a:avLst/>
                  </a:prstGeom>
                  <a:noFill/>
                  <a:ln w="9525">
                    <a:noFill/>
                    <a:miter lim="800000"/>
                    <a:headEnd/>
                    <a:tailEnd/>
                  </a:ln>
                </pic:spPr>
              </pic:pic>
            </a:graphicData>
          </a:graphic>
        </wp:inline>
      </w:drawing>
    </w:r>
    <w:r w:rsidRPr="00AE0A92">
      <w:rPr>
        <w:rFonts w:ascii="Arial" w:hAnsi="Arial" w:cs="Arial"/>
        <w:b/>
        <w:sz w:val="16"/>
        <w:szCs w:val="16"/>
      </w:rPr>
      <w:tab/>
    </w:r>
    <w:r w:rsidR="00407EC1">
      <w:rPr>
        <w:rFonts w:ascii="Arial" w:hAnsi="Arial" w:cs="Arial"/>
        <w:b/>
        <w:sz w:val="16"/>
        <w:szCs w:val="16"/>
      </w:rPr>
      <w:t>04</w:t>
    </w:r>
    <w:r w:rsidRPr="00AE0A92">
      <w:rPr>
        <w:rFonts w:ascii="Arial" w:hAnsi="Arial" w:cs="Arial"/>
        <w:b/>
        <w:sz w:val="16"/>
        <w:szCs w:val="16"/>
      </w:rPr>
      <w:t>/</w:t>
    </w:r>
    <w:r w:rsidR="00407EC1">
      <w:rPr>
        <w:rFonts w:ascii="Arial" w:hAnsi="Arial" w:cs="Arial"/>
        <w:b/>
        <w:sz w:val="16"/>
        <w:szCs w:val="16"/>
      </w:rPr>
      <w:t>30</w:t>
    </w:r>
    <w:r w:rsidRPr="00AE0A92">
      <w:rPr>
        <w:rFonts w:ascii="Arial" w:hAnsi="Arial" w:cs="Arial"/>
        <w:b/>
        <w:sz w:val="16"/>
        <w:szCs w:val="16"/>
      </w:rPr>
      <w:t>/201</w:t>
    </w:r>
    <w:r w:rsidR="00407EC1">
      <w:rPr>
        <w:rFonts w:ascii="Arial" w:hAnsi="Arial" w:cs="Arial"/>
        <w:b/>
        <w:sz w:val="16"/>
        <w:szCs w:val="16"/>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40BA"/>
    <w:multiLevelType w:val="hybridMultilevel"/>
    <w:tmpl w:val="E52EB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92882"/>
    <w:multiLevelType w:val="hybridMultilevel"/>
    <w:tmpl w:val="83F26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333CE"/>
    <w:multiLevelType w:val="hybridMultilevel"/>
    <w:tmpl w:val="30D4978C"/>
    <w:lvl w:ilvl="0" w:tplc="54582D22">
      <w:start w:val="1"/>
      <w:numFmt w:val="bullet"/>
      <w:lvlText w:val=""/>
      <w:lvlJc w:val="left"/>
      <w:pPr>
        <w:tabs>
          <w:tab w:val="num" w:pos="720"/>
        </w:tabs>
        <w:ind w:left="720" w:hanging="360"/>
      </w:pPr>
      <w:rPr>
        <w:rFonts w:ascii="Wingdings" w:hAnsi="Wingdings" w:hint="default"/>
      </w:rPr>
    </w:lvl>
    <w:lvl w:ilvl="1" w:tplc="CE64620A">
      <w:start w:val="2351"/>
      <w:numFmt w:val="bullet"/>
      <w:lvlText w:val=""/>
      <w:lvlJc w:val="left"/>
      <w:pPr>
        <w:tabs>
          <w:tab w:val="num" w:pos="1440"/>
        </w:tabs>
        <w:ind w:left="1440" w:hanging="360"/>
      </w:pPr>
      <w:rPr>
        <w:rFonts w:ascii="Wingdings" w:hAnsi="Wingdings" w:hint="default"/>
      </w:rPr>
    </w:lvl>
    <w:lvl w:ilvl="2" w:tplc="8838663E" w:tentative="1">
      <w:start w:val="1"/>
      <w:numFmt w:val="bullet"/>
      <w:lvlText w:val=""/>
      <w:lvlJc w:val="left"/>
      <w:pPr>
        <w:tabs>
          <w:tab w:val="num" w:pos="2160"/>
        </w:tabs>
        <w:ind w:left="2160" w:hanging="360"/>
      </w:pPr>
      <w:rPr>
        <w:rFonts w:ascii="Wingdings" w:hAnsi="Wingdings" w:hint="default"/>
      </w:rPr>
    </w:lvl>
    <w:lvl w:ilvl="3" w:tplc="C226D242" w:tentative="1">
      <w:start w:val="1"/>
      <w:numFmt w:val="bullet"/>
      <w:lvlText w:val=""/>
      <w:lvlJc w:val="left"/>
      <w:pPr>
        <w:tabs>
          <w:tab w:val="num" w:pos="2880"/>
        </w:tabs>
        <w:ind w:left="2880" w:hanging="360"/>
      </w:pPr>
      <w:rPr>
        <w:rFonts w:ascii="Wingdings" w:hAnsi="Wingdings" w:hint="default"/>
      </w:rPr>
    </w:lvl>
    <w:lvl w:ilvl="4" w:tplc="BC0252DC" w:tentative="1">
      <w:start w:val="1"/>
      <w:numFmt w:val="bullet"/>
      <w:lvlText w:val=""/>
      <w:lvlJc w:val="left"/>
      <w:pPr>
        <w:tabs>
          <w:tab w:val="num" w:pos="3600"/>
        </w:tabs>
        <w:ind w:left="3600" w:hanging="360"/>
      </w:pPr>
      <w:rPr>
        <w:rFonts w:ascii="Wingdings" w:hAnsi="Wingdings" w:hint="default"/>
      </w:rPr>
    </w:lvl>
    <w:lvl w:ilvl="5" w:tplc="5CF0B7BC" w:tentative="1">
      <w:start w:val="1"/>
      <w:numFmt w:val="bullet"/>
      <w:lvlText w:val=""/>
      <w:lvlJc w:val="left"/>
      <w:pPr>
        <w:tabs>
          <w:tab w:val="num" w:pos="4320"/>
        </w:tabs>
        <w:ind w:left="4320" w:hanging="360"/>
      </w:pPr>
      <w:rPr>
        <w:rFonts w:ascii="Wingdings" w:hAnsi="Wingdings" w:hint="default"/>
      </w:rPr>
    </w:lvl>
    <w:lvl w:ilvl="6" w:tplc="16AAC0B8" w:tentative="1">
      <w:start w:val="1"/>
      <w:numFmt w:val="bullet"/>
      <w:lvlText w:val=""/>
      <w:lvlJc w:val="left"/>
      <w:pPr>
        <w:tabs>
          <w:tab w:val="num" w:pos="5040"/>
        </w:tabs>
        <w:ind w:left="5040" w:hanging="360"/>
      </w:pPr>
      <w:rPr>
        <w:rFonts w:ascii="Wingdings" w:hAnsi="Wingdings" w:hint="default"/>
      </w:rPr>
    </w:lvl>
    <w:lvl w:ilvl="7" w:tplc="CD70E2C0" w:tentative="1">
      <w:start w:val="1"/>
      <w:numFmt w:val="bullet"/>
      <w:lvlText w:val=""/>
      <w:lvlJc w:val="left"/>
      <w:pPr>
        <w:tabs>
          <w:tab w:val="num" w:pos="5760"/>
        </w:tabs>
        <w:ind w:left="5760" w:hanging="360"/>
      </w:pPr>
      <w:rPr>
        <w:rFonts w:ascii="Wingdings" w:hAnsi="Wingdings" w:hint="default"/>
      </w:rPr>
    </w:lvl>
    <w:lvl w:ilvl="8" w:tplc="81B0CFD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410E82"/>
    <w:multiLevelType w:val="hybridMultilevel"/>
    <w:tmpl w:val="67C2DB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1D3046"/>
    <w:multiLevelType w:val="hybridMultilevel"/>
    <w:tmpl w:val="637CE840"/>
    <w:lvl w:ilvl="0" w:tplc="135CF07C">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976452"/>
    <w:multiLevelType w:val="hybridMultilevel"/>
    <w:tmpl w:val="AE36D056"/>
    <w:lvl w:ilvl="0" w:tplc="09704C9E">
      <w:start w:val="1"/>
      <w:numFmt w:val="bullet"/>
      <w:lvlText w:val=""/>
      <w:lvlJc w:val="left"/>
      <w:pPr>
        <w:tabs>
          <w:tab w:val="num" w:pos="720"/>
        </w:tabs>
        <w:ind w:left="720" w:hanging="360"/>
      </w:pPr>
      <w:rPr>
        <w:rFonts w:ascii="Wingdings" w:hAnsi="Wingdings" w:hint="default"/>
      </w:rPr>
    </w:lvl>
    <w:lvl w:ilvl="1" w:tplc="BCA0D19C">
      <w:start w:val="1700"/>
      <w:numFmt w:val="bullet"/>
      <w:lvlText w:val=""/>
      <w:lvlJc w:val="left"/>
      <w:pPr>
        <w:tabs>
          <w:tab w:val="num" w:pos="1440"/>
        </w:tabs>
        <w:ind w:left="1440" w:hanging="360"/>
      </w:pPr>
      <w:rPr>
        <w:rFonts w:ascii="Wingdings" w:hAnsi="Wingdings" w:hint="default"/>
      </w:rPr>
    </w:lvl>
    <w:lvl w:ilvl="2" w:tplc="ED9C3C18" w:tentative="1">
      <w:start w:val="1"/>
      <w:numFmt w:val="bullet"/>
      <w:lvlText w:val=""/>
      <w:lvlJc w:val="left"/>
      <w:pPr>
        <w:tabs>
          <w:tab w:val="num" w:pos="2160"/>
        </w:tabs>
        <w:ind w:left="2160" w:hanging="360"/>
      </w:pPr>
      <w:rPr>
        <w:rFonts w:ascii="Wingdings" w:hAnsi="Wingdings" w:hint="default"/>
      </w:rPr>
    </w:lvl>
    <w:lvl w:ilvl="3" w:tplc="E946A4F8" w:tentative="1">
      <w:start w:val="1"/>
      <w:numFmt w:val="bullet"/>
      <w:lvlText w:val=""/>
      <w:lvlJc w:val="left"/>
      <w:pPr>
        <w:tabs>
          <w:tab w:val="num" w:pos="2880"/>
        </w:tabs>
        <w:ind w:left="2880" w:hanging="360"/>
      </w:pPr>
      <w:rPr>
        <w:rFonts w:ascii="Wingdings" w:hAnsi="Wingdings" w:hint="default"/>
      </w:rPr>
    </w:lvl>
    <w:lvl w:ilvl="4" w:tplc="29C4D21A" w:tentative="1">
      <w:start w:val="1"/>
      <w:numFmt w:val="bullet"/>
      <w:lvlText w:val=""/>
      <w:lvlJc w:val="left"/>
      <w:pPr>
        <w:tabs>
          <w:tab w:val="num" w:pos="3600"/>
        </w:tabs>
        <w:ind w:left="3600" w:hanging="360"/>
      </w:pPr>
      <w:rPr>
        <w:rFonts w:ascii="Wingdings" w:hAnsi="Wingdings" w:hint="default"/>
      </w:rPr>
    </w:lvl>
    <w:lvl w:ilvl="5" w:tplc="D7B0F8BE" w:tentative="1">
      <w:start w:val="1"/>
      <w:numFmt w:val="bullet"/>
      <w:lvlText w:val=""/>
      <w:lvlJc w:val="left"/>
      <w:pPr>
        <w:tabs>
          <w:tab w:val="num" w:pos="4320"/>
        </w:tabs>
        <w:ind w:left="4320" w:hanging="360"/>
      </w:pPr>
      <w:rPr>
        <w:rFonts w:ascii="Wingdings" w:hAnsi="Wingdings" w:hint="default"/>
      </w:rPr>
    </w:lvl>
    <w:lvl w:ilvl="6" w:tplc="5D5A9C46" w:tentative="1">
      <w:start w:val="1"/>
      <w:numFmt w:val="bullet"/>
      <w:lvlText w:val=""/>
      <w:lvlJc w:val="left"/>
      <w:pPr>
        <w:tabs>
          <w:tab w:val="num" w:pos="5040"/>
        </w:tabs>
        <w:ind w:left="5040" w:hanging="360"/>
      </w:pPr>
      <w:rPr>
        <w:rFonts w:ascii="Wingdings" w:hAnsi="Wingdings" w:hint="default"/>
      </w:rPr>
    </w:lvl>
    <w:lvl w:ilvl="7" w:tplc="BD02A28A" w:tentative="1">
      <w:start w:val="1"/>
      <w:numFmt w:val="bullet"/>
      <w:lvlText w:val=""/>
      <w:lvlJc w:val="left"/>
      <w:pPr>
        <w:tabs>
          <w:tab w:val="num" w:pos="5760"/>
        </w:tabs>
        <w:ind w:left="5760" w:hanging="360"/>
      </w:pPr>
      <w:rPr>
        <w:rFonts w:ascii="Wingdings" w:hAnsi="Wingdings" w:hint="default"/>
      </w:rPr>
    </w:lvl>
    <w:lvl w:ilvl="8" w:tplc="0D84BD3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17FA5"/>
    <w:multiLevelType w:val="hybridMultilevel"/>
    <w:tmpl w:val="E6D08188"/>
    <w:lvl w:ilvl="0" w:tplc="A52865AE">
      <w:start w:val="1"/>
      <w:numFmt w:val="decimal"/>
      <w:lvlText w:val="%1."/>
      <w:lvlJc w:val="left"/>
      <w:pPr>
        <w:ind w:left="810" w:hanging="360"/>
      </w:pPr>
      <w:rPr>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1D9C1846"/>
    <w:multiLevelType w:val="hybridMultilevel"/>
    <w:tmpl w:val="626C3F66"/>
    <w:lvl w:ilvl="0" w:tplc="07103B64">
      <w:start w:val="1"/>
      <w:numFmt w:val="decimal"/>
      <w:lvlText w:val="%1."/>
      <w:lvlJc w:val="left"/>
      <w:pPr>
        <w:ind w:left="360" w:hanging="360"/>
      </w:pPr>
      <w:rPr>
        <w:b w:val="0"/>
      </w:rPr>
    </w:lvl>
    <w:lvl w:ilvl="1" w:tplc="895ADD04">
      <w:start w:val="1"/>
      <w:numFmt w:val="decimal"/>
      <w:lvlText w:val="%2."/>
      <w:lvlJc w:val="left"/>
      <w:pPr>
        <w:ind w:left="1080" w:hanging="360"/>
      </w:pPr>
      <w:rPr>
        <w:rFonts w:hint="default"/>
        <w:b w:val="0"/>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D0024A"/>
    <w:multiLevelType w:val="hybridMultilevel"/>
    <w:tmpl w:val="189201F8"/>
    <w:lvl w:ilvl="0" w:tplc="07103B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F576C4"/>
    <w:multiLevelType w:val="hybridMultilevel"/>
    <w:tmpl w:val="F8768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9712B4"/>
    <w:multiLevelType w:val="hybridMultilevel"/>
    <w:tmpl w:val="7548E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04B9A"/>
    <w:multiLevelType w:val="hybridMultilevel"/>
    <w:tmpl w:val="B1DCCF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E030E1"/>
    <w:multiLevelType w:val="hybridMultilevel"/>
    <w:tmpl w:val="3744A312"/>
    <w:lvl w:ilvl="0" w:tplc="07103B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11175D"/>
    <w:multiLevelType w:val="hybridMultilevel"/>
    <w:tmpl w:val="E004A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E72693"/>
    <w:multiLevelType w:val="hybridMultilevel"/>
    <w:tmpl w:val="37AE9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1627DA"/>
    <w:multiLevelType w:val="hybridMultilevel"/>
    <w:tmpl w:val="B0808D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B27CBB"/>
    <w:multiLevelType w:val="hybridMultilevel"/>
    <w:tmpl w:val="B0808D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973825"/>
    <w:multiLevelType w:val="hybridMultilevel"/>
    <w:tmpl w:val="B09CF6F4"/>
    <w:lvl w:ilvl="0" w:tplc="04090011">
      <w:start w:val="1"/>
      <w:numFmt w:val="decimal"/>
      <w:lvlText w:val="%1)"/>
      <w:lvlJc w:val="left"/>
      <w:pPr>
        <w:ind w:left="360" w:hanging="360"/>
      </w:pPr>
      <w:rPr>
        <w:rFonts w:hint="default"/>
      </w:rPr>
    </w:lvl>
    <w:lvl w:ilvl="1" w:tplc="FC469FD0">
      <w:start w:val="1"/>
      <w:numFmt w:val="bullet"/>
      <w:lvlText w:val=""/>
      <w:lvlJc w:val="left"/>
      <w:pPr>
        <w:ind w:left="1080" w:hanging="360"/>
      </w:pPr>
      <w:rPr>
        <w:rFonts w:ascii="Symbol" w:hAnsi="Symbol"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23920AE"/>
    <w:multiLevelType w:val="hybridMultilevel"/>
    <w:tmpl w:val="C4D82F66"/>
    <w:lvl w:ilvl="0" w:tplc="E3B05818">
      <w:start w:val="1"/>
      <w:numFmt w:val="decimal"/>
      <w:lvlText w:val="%1."/>
      <w:lvlJc w:val="left"/>
      <w:pPr>
        <w:tabs>
          <w:tab w:val="num" w:pos="720"/>
        </w:tabs>
        <w:ind w:left="720" w:hanging="360"/>
      </w:pPr>
    </w:lvl>
    <w:lvl w:ilvl="1" w:tplc="052471DE" w:tentative="1">
      <w:start w:val="1"/>
      <w:numFmt w:val="decimal"/>
      <w:lvlText w:val="%2."/>
      <w:lvlJc w:val="left"/>
      <w:pPr>
        <w:tabs>
          <w:tab w:val="num" w:pos="1440"/>
        </w:tabs>
        <w:ind w:left="1440" w:hanging="360"/>
      </w:pPr>
    </w:lvl>
    <w:lvl w:ilvl="2" w:tplc="E55A5F20" w:tentative="1">
      <w:start w:val="1"/>
      <w:numFmt w:val="decimal"/>
      <w:lvlText w:val="%3."/>
      <w:lvlJc w:val="left"/>
      <w:pPr>
        <w:tabs>
          <w:tab w:val="num" w:pos="2160"/>
        </w:tabs>
        <w:ind w:left="2160" w:hanging="360"/>
      </w:pPr>
    </w:lvl>
    <w:lvl w:ilvl="3" w:tplc="AD449730" w:tentative="1">
      <w:start w:val="1"/>
      <w:numFmt w:val="decimal"/>
      <w:lvlText w:val="%4."/>
      <w:lvlJc w:val="left"/>
      <w:pPr>
        <w:tabs>
          <w:tab w:val="num" w:pos="2880"/>
        </w:tabs>
        <w:ind w:left="2880" w:hanging="360"/>
      </w:pPr>
    </w:lvl>
    <w:lvl w:ilvl="4" w:tplc="8BFCB82A" w:tentative="1">
      <w:start w:val="1"/>
      <w:numFmt w:val="decimal"/>
      <w:lvlText w:val="%5."/>
      <w:lvlJc w:val="left"/>
      <w:pPr>
        <w:tabs>
          <w:tab w:val="num" w:pos="3600"/>
        </w:tabs>
        <w:ind w:left="3600" w:hanging="360"/>
      </w:pPr>
    </w:lvl>
    <w:lvl w:ilvl="5" w:tplc="C11490B6" w:tentative="1">
      <w:start w:val="1"/>
      <w:numFmt w:val="decimal"/>
      <w:lvlText w:val="%6."/>
      <w:lvlJc w:val="left"/>
      <w:pPr>
        <w:tabs>
          <w:tab w:val="num" w:pos="4320"/>
        </w:tabs>
        <w:ind w:left="4320" w:hanging="360"/>
      </w:pPr>
    </w:lvl>
    <w:lvl w:ilvl="6" w:tplc="1100761E" w:tentative="1">
      <w:start w:val="1"/>
      <w:numFmt w:val="decimal"/>
      <w:lvlText w:val="%7."/>
      <w:lvlJc w:val="left"/>
      <w:pPr>
        <w:tabs>
          <w:tab w:val="num" w:pos="5040"/>
        </w:tabs>
        <w:ind w:left="5040" w:hanging="360"/>
      </w:pPr>
    </w:lvl>
    <w:lvl w:ilvl="7" w:tplc="F4982540" w:tentative="1">
      <w:start w:val="1"/>
      <w:numFmt w:val="decimal"/>
      <w:lvlText w:val="%8."/>
      <w:lvlJc w:val="left"/>
      <w:pPr>
        <w:tabs>
          <w:tab w:val="num" w:pos="5760"/>
        </w:tabs>
        <w:ind w:left="5760" w:hanging="360"/>
      </w:pPr>
    </w:lvl>
    <w:lvl w:ilvl="8" w:tplc="8BF24E2A" w:tentative="1">
      <w:start w:val="1"/>
      <w:numFmt w:val="decimal"/>
      <w:lvlText w:val="%9."/>
      <w:lvlJc w:val="left"/>
      <w:pPr>
        <w:tabs>
          <w:tab w:val="num" w:pos="6480"/>
        </w:tabs>
        <w:ind w:left="6480" w:hanging="360"/>
      </w:pPr>
    </w:lvl>
  </w:abstractNum>
  <w:abstractNum w:abstractNumId="19" w15:restartNumberingAfterBreak="0">
    <w:nsid w:val="581F6E2F"/>
    <w:multiLevelType w:val="hybridMultilevel"/>
    <w:tmpl w:val="9AE60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224797"/>
    <w:multiLevelType w:val="hybridMultilevel"/>
    <w:tmpl w:val="E55C8500"/>
    <w:lvl w:ilvl="0" w:tplc="07103B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9D4D10"/>
    <w:multiLevelType w:val="hybridMultilevel"/>
    <w:tmpl w:val="5694C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FF5A4B"/>
    <w:multiLevelType w:val="hybridMultilevel"/>
    <w:tmpl w:val="502C25BA"/>
    <w:lvl w:ilvl="0" w:tplc="04090001">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23" w15:restartNumberingAfterBreak="0">
    <w:nsid w:val="5D8E48AF"/>
    <w:multiLevelType w:val="hybridMultilevel"/>
    <w:tmpl w:val="37FAE740"/>
    <w:lvl w:ilvl="0" w:tplc="256C2BF6">
      <w:start w:val="1"/>
      <w:numFmt w:val="bullet"/>
      <w:lvlText w:val=""/>
      <w:lvlJc w:val="left"/>
      <w:pPr>
        <w:tabs>
          <w:tab w:val="num" w:pos="720"/>
        </w:tabs>
        <w:ind w:left="720" w:hanging="360"/>
      </w:pPr>
      <w:rPr>
        <w:rFonts w:ascii="Wingdings" w:hAnsi="Wingdings" w:hint="default"/>
      </w:rPr>
    </w:lvl>
    <w:lvl w:ilvl="1" w:tplc="04464372" w:tentative="1">
      <w:start w:val="1"/>
      <w:numFmt w:val="bullet"/>
      <w:lvlText w:val=""/>
      <w:lvlJc w:val="left"/>
      <w:pPr>
        <w:tabs>
          <w:tab w:val="num" w:pos="1440"/>
        </w:tabs>
        <w:ind w:left="1440" w:hanging="360"/>
      </w:pPr>
      <w:rPr>
        <w:rFonts w:ascii="Wingdings" w:hAnsi="Wingdings" w:hint="default"/>
      </w:rPr>
    </w:lvl>
    <w:lvl w:ilvl="2" w:tplc="FF8EA9E4" w:tentative="1">
      <w:start w:val="1"/>
      <w:numFmt w:val="bullet"/>
      <w:lvlText w:val=""/>
      <w:lvlJc w:val="left"/>
      <w:pPr>
        <w:tabs>
          <w:tab w:val="num" w:pos="2160"/>
        </w:tabs>
        <w:ind w:left="2160" w:hanging="360"/>
      </w:pPr>
      <w:rPr>
        <w:rFonts w:ascii="Wingdings" w:hAnsi="Wingdings" w:hint="default"/>
      </w:rPr>
    </w:lvl>
    <w:lvl w:ilvl="3" w:tplc="41ACC1D0" w:tentative="1">
      <w:start w:val="1"/>
      <w:numFmt w:val="bullet"/>
      <w:lvlText w:val=""/>
      <w:lvlJc w:val="left"/>
      <w:pPr>
        <w:tabs>
          <w:tab w:val="num" w:pos="2880"/>
        </w:tabs>
        <w:ind w:left="2880" w:hanging="360"/>
      </w:pPr>
      <w:rPr>
        <w:rFonts w:ascii="Wingdings" w:hAnsi="Wingdings" w:hint="default"/>
      </w:rPr>
    </w:lvl>
    <w:lvl w:ilvl="4" w:tplc="EB721536" w:tentative="1">
      <w:start w:val="1"/>
      <w:numFmt w:val="bullet"/>
      <w:lvlText w:val=""/>
      <w:lvlJc w:val="left"/>
      <w:pPr>
        <w:tabs>
          <w:tab w:val="num" w:pos="3600"/>
        </w:tabs>
        <w:ind w:left="3600" w:hanging="360"/>
      </w:pPr>
      <w:rPr>
        <w:rFonts w:ascii="Wingdings" w:hAnsi="Wingdings" w:hint="default"/>
      </w:rPr>
    </w:lvl>
    <w:lvl w:ilvl="5" w:tplc="37E4B5F8" w:tentative="1">
      <w:start w:val="1"/>
      <w:numFmt w:val="bullet"/>
      <w:lvlText w:val=""/>
      <w:lvlJc w:val="left"/>
      <w:pPr>
        <w:tabs>
          <w:tab w:val="num" w:pos="4320"/>
        </w:tabs>
        <w:ind w:left="4320" w:hanging="360"/>
      </w:pPr>
      <w:rPr>
        <w:rFonts w:ascii="Wingdings" w:hAnsi="Wingdings" w:hint="default"/>
      </w:rPr>
    </w:lvl>
    <w:lvl w:ilvl="6" w:tplc="7A941FD0" w:tentative="1">
      <w:start w:val="1"/>
      <w:numFmt w:val="bullet"/>
      <w:lvlText w:val=""/>
      <w:lvlJc w:val="left"/>
      <w:pPr>
        <w:tabs>
          <w:tab w:val="num" w:pos="5040"/>
        </w:tabs>
        <w:ind w:left="5040" w:hanging="360"/>
      </w:pPr>
      <w:rPr>
        <w:rFonts w:ascii="Wingdings" w:hAnsi="Wingdings" w:hint="default"/>
      </w:rPr>
    </w:lvl>
    <w:lvl w:ilvl="7" w:tplc="FA5C24F4" w:tentative="1">
      <w:start w:val="1"/>
      <w:numFmt w:val="bullet"/>
      <w:lvlText w:val=""/>
      <w:lvlJc w:val="left"/>
      <w:pPr>
        <w:tabs>
          <w:tab w:val="num" w:pos="5760"/>
        </w:tabs>
        <w:ind w:left="5760" w:hanging="360"/>
      </w:pPr>
      <w:rPr>
        <w:rFonts w:ascii="Wingdings" w:hAnsi="Wingdings" w:hint="default"/>
      </w:rPr>
    </w:lvl>
    <w:lvl w:ilvl="8" w:tplc="2ACAD33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9C108B"/>
    <w:multiLevelType w:val="hybridMultilevel"/>
    <w:tmpl w:val="B104680A"/>
    <w:lvl w:ilvl="0" w:tplc="9EB299AA">
      <w:start w:val="1"/>
      <w:numFmt w:val="decimal"/>
      <w:lvlText w:val="%1)"/>
      <w:lvlJc w:val="left"/>
      <w:pPr>
        <w:tabs>
          <w:tab w:val="num" w:pos="720"/>
        </w:tabs>
        <w:ind w:left="720" w:hanging="360"/>
      </w:pPr>
    </w:lvl>
    <w:lvl w:ilvl="1" w:tplc="A06E3B44" w:tentative="1">
      <w:start w:val="1"/>
      <w:numFmt w:val="decimal"/>
      <w:lvlText w:val="%2)"/>
      <w:lvlJc w:val="left"/>
      <w:pPr>
        <w:tabs>
          <w:tab w:val="num" w:pos="1440"/>
        </w:tabs>
        <w:ind w:left="1440" w:hanging="360"/>
      </w:pPr>
    </w:lvl>
    <w:lvl w:ilvl="2" w:tplc="20FE2CD6" w:tentative="1">
      <w:start w:val="1"/>
      <w:numFmt w:val="decimal"/>
      <w:lvlText w:val="%3)"/>
      <w:lvlJc w:val="left"/>
      <w:pPr>
        <w:tabs>
          <w:tab w:val="num" w:pos="2160"/>
        </w:tabs>
        <w:ind w:left="2160" w:hanging="360"/>
      </w:pPr>
    </w:lvl>
    <w:lvl w:ilvl="3" w:tplc="8AB6FF66" w:tentative="1">
      <w:start w:val="1"/>
      <w:numFmt w:val="decimal"/>
      <w:lvlText w:val="%4)"/>
      <w:lvlJc w:val="left"/>
      <w:pPr>
        <w:tabs>
          <w:tab w:val="num" w:pos="2880"/>
        </w:tabs>
        <w:ind w:left="2880" w:hanging="360"/>
      </w:pPr>
    </w:lvl>
    <w:lvl w:ilvl="4" w:tplc="98EC1B44" w:tentative="1">
      <w:start w:val="1"/>
      <w:numFmt w:val="decimal"/>
      <w:lvlText w:val="%5)"/>
      <w:lvlJc w:val="left"/>
      <w:pPr>
        <w:tabs>
          <w:tab w:val="num" w:pos="3600"/>
        </w:tabs>
        <w:ind w:left="3600" w:hanging="360"/>
      </w:pPr>
    </w:lvl>
    <w:lvl w:ilvl="5" w:tplc="6562D7C4" w:tentative="1">
      <w:start w:val="1"/>
      <w:numFmt w:val="decimal"/>
      <w:lvlText w:val="%6)"/>
      <w:lvlJc w:val="left"/>
      <w:pPr>
        <w:tabs>
          <w:tab w:val="num" w:pos="4320"/>
        </w:tabs>
        <w:ind w:left="4320" w:hanging="360"/>
      </w:pPr>
    </w:lvl>
    <w:lvl w:ilvl="6" w:tplc="FA285BFA" w:tentative="1">
      <w:start w:val="1"/>
      <w:numFmt w:val="decimal"/>
      <w:lvlText w:val="%7)"/>
      <w:lvlJc w:val="left"/>
      <w:pPr>
        <w:tabs>
          <w:tab w:val="num" w:pos="5040"/>
        </w:tabs>
        <w:ind w:left="5040" w:hanging="360"/>
      </w:pPr>
    </w:lvl>
    <w:lvl w:ilvl="7" w:tplc="F43E9D52" w:tentative="1">
      <w:start w:val="1"/>
      <w:numFmt w:val="decimal"/>
      <w:lvlText w:val="%8)"/>
      <w:lvlJc w:val="left"/>
      <w:pPr>
        <w:tabs>
          <w:tab w:val="num" w:pos="5760"/>
        </w:tabs>
        <w:ind w:left="5760" w:hanging="360"/>
      </w:pPr>
    </w:lvl>
    <w:lvl w:ilvl="8" w:tplc="BE64B5B8" w:tentative="1">
      <w:start w:val="1"/>
      <w:numFmt w:val="decimal"/>
      <w:lvlText w:val="%9)"/>
      <w:lvlJc w:val="left"/>
      <w:pPr>
        <w:tabs>
          <w:tab w:val="num" w:pos="6480"/>
        </w:tabs>
        <w:ind w:left="6480" w:hanging="360"/>
      </w:pPr>
    </w:lvl>
  </w:abstractNum>
  <w:abstractNum w:abstractNumId="25" w15:restartNumberingAfterBreak="0">
    <w:nsid w:val="6AB159D0"/>
    <w:multiLevelType w:val="hybridMultilevel"/>
    <w:tmpl w:val="5C7692E2"/>
    <w:lvl w:ilvl="0" w:tplc="73F02F42">
      <w:start w:val="2011"/>
      <w:numFmt w:val="bullet"/>
      <w:lvlText w:val=""/>
      <w:lvlJc w:val="left"/>
      <w:pPr>
        <w:ind w:left="720" w:hanging="360"/>
      </w:pPr>
      <w:rPr>
        <w:rFonts w:ascii="Symbol" w:eastAsia="Calibri"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A715D9"/>
    <w:multiLevelType w:val="hybridMultilevel"/>
    <w:tmpl w:val="908E3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DF48EF"/>
    <w:multiLevelType w:val="hybridMultilevel"/>
    <w:tmpl w:val="6F3263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E51F91"/>
    <w:multiLevelType w:val="hybridMultilevel"/>
    <w:tmpl w:val="5C06D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7"/>
  </w:num>
  <w:num w:numId="3">
    <w:abstractNumId w:val="13"/>
  </w:num>
  <w:num w:numId="4">
    <w:abstractNumId w:val="26"/>
  </w:num>
  <w:num w:numId="5">
    <w:abstractNumId w:val="19"/>
  </w:num>
  <w:num w:numId="6">
    <w:abstractNumId w:val="18"/>
  </w:num>
  <w:num w:numId="7">
    <w:abstractNumId w:val="11"/>
  </w:num>
  <w:num w:numId="8">
    <w:abstractNumId w:val="4"/>
  </w:num>
  <w:num w:numId="9">
    <w:abstractNumId w:val="1"/>
  </w:num>
  <w:num w:numId="10">
    <w:abstractNumId w:val="28"/>
  </w:num>
  <w:num w:numId="11">
    <w:abstractNumId w:val="16"/>
  </w:num>
  <w:num w:numId="12">
    <w:abstractNumId w:val="24"/>
  </w:num>
  <w:num w:numId="13">
    <w:abstractNumId w:val="14"/>
  </w:num>
  <w:num w:numId="14">
    <w:abstractNumId w:val="15"/>
  </w:num>
  <w:num w:numId="15">
    <w:abstractNumId w:val="0"/>
  </w:num>
  <w:num w:numId="16">
    <w:abstractNumId w:val="7"/>
  </w:num>
  <w:num w:numId="17">
    <w:abstractNumId w:val="12"/>
  </w:num>
  <w:num w:numId="18">
    <w:abstractNumId w:val="5"/>
  </w:num>
  <w:num w:numId="19">
    <w:abstractNumId w:val="27"/>
  </w:num>
  <w:num w:numId="20">
    <w:abstractNumId w:val="23"/>
  </w:num>
  <w:num w:numId="21">
    <w:abstractNumId w:val="2"/>
  </w:num>
  <w:num w:numId="22">
    <w:abstractNumId w:val="22"/>
  </w:num>
  <w:num w:numId="23">
    <w:abstractNumId w:val="21"/>
  </w:num>
  <w:num w:numId="24">
    <w:abstractNumId w:val="3"/>
  </w:num>
  <w:num w:numId="25">
    <w:abstractNumId w:val="10"/>
  </w:num>
  <w:num w:numId="26">
    <w:abstractNumId w:val="8"/>
  </w:num>
  <w:num w:numId="27">
    <w:abstractNumId w:val="20"/>
  </w:num>
  <w:num w:numId="28">
    <w:abstractNumId w:val="6"/>
  </w:num>
  <w:num w:numId="2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 Jojo">
    <w15:presenceInfo w15:providerId="None" w15:userId="La, Jojo"/>
  </w15:person>
  <w15:person w15:author="David Baasch">
    <w15:presenceInfo w15:providerId="Windows Live" w15:userId="75180594790229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E8F"/>
    <w:rsid w:val="00000C01"/>
    <w:rsid w:val="000010FC"/>
    <w:rsid w:val="00001402"/>
    <w:rsid w:val="0000161D"/>
    <w:rsid w:val="00001FB4"/>
    <w:rsid w:val="000053E9"/>
    <w:rsid w:val="00006AB9"/>
    <w:rsid w:val="00006DFF"/>
    <w:rsid w:val="00007A59"/>
    <w:rsid w:val="00010802"/>
    <w:rsid w:val="000109D7"/>
    <w:rsid w:val="000114A2"/>
    <w:rsid w:val="00011DF2"/>
    <w:rsid w:val="000120CC"/>
    <w:rsid w:val="000122BA"/>
    <w:rsid w:val="000128FD"/>
    <w:rsid w:val="00012AA0"/>
    <w:rsid w:val="000133C5"/>
    <w:rsid w:val="0001403D"/>
    <w:rsid w:val="00021AD3"/>
    <w:rsid w:val="00021B59"/>
    <w:rsid w:val="00024538"/>
    <w:rsid w:val="00025531"/>
    <w:rsid w:val="0002629A"/>
    <w:rsid w:val="00027E71"/>
    <w:rsid w:val="0003073A"/>
    <w:rsid w:val="000307B7"/>
    <w:rsid w:val="000375CC"/>
    <w:rsid w:val="000411C2"/>
    <w:rsid w:val="00041418"/>
    <w:rsid w:val="000426CB"/>
    <w:rsid w:val="000428F3"/>
    <w:rsid w:val="00044947"/>
    <w:rsid w:val="00044DDC"/>
    <w:rsid w:val="000452FF"/>
    <w:rsid w:val="00046762"/>
    <w:rsid w:val="00054790"/>
    <w:rsid w:val="000573D3"/>
    <w:rsid w:val="00057725"/>
    <w:rsid w:val="00057CB8"/>
    <w:rsid w:val="00064E6C"/>
    <w:rsid w:val="000653DC"/>
    <w:rsid w:val="00067A3F"/>
    <w:rsid w:val="0007089E"/>
    <w:rsid w:val="000719AF"/>
    <w:rsid w:val="00071A06"/>
    <w:rsid w:val="00074923"/>
    <w:rsid w:val="00080280"/>
    <w:rsid w:val="000815E9"/>
    <w:rsid w:val="00082125"/>
    <w:rsid w:val="00083327"/>
    <w:rsid w:val="0008558A"/>
    <w:rsid w:val="00087165"/>
    <w:rsid w:val="00087F6C"/>
    <w:rsid w:val="00087F84"/>
    <w:rsid w:val="000902B7"/>
    <w:rsid w:val="00090B42"/>
    <w:rsid w:val="00094B86"/>
    <w:rsid w:val="000959E4"/>
    <w:rsid w:val="00096CBD"/>
    <w:rsid w:val="000A09F7"/>
    <w:rsid w:val="000A0A34"/>
    <w:rsid w:val="000A1927"/>
    <w:rsid w:val="000A2FFC"/>
    <w:rsid w:val="000A37A0"/>
    <w:rsid w:val="000A52C2"/>
    <w:rsid w:val="000B1162"/>
    <w:rsid w:val="000C2285"/>
    <w:rsid w:val="000C3138"/>
    <w:rsid w:val="000C459B"/>
    <w:rsid w:val="000C7B29"/>
    <w:rsid w:val="000D1CF8"/>
    <w:rsid w:val="000D26F9"/>
    <w:rsid w:val="000D47C0"/>
    <w:rsid w:val="000E090C"/>
    <w:rsid w:val="000E2000"/>
    <w:rsid w:val="000E225D"/>
    <w:rsid w:val="000E274C"/>
    <w:rsid w:val="000E5524"/>
    <w:rsid w:val="000F0C5A"/>
    <w:rsid w:val="000F3EFE"/>
    <w:rsid w:val="000F56C9"/>
    <w:rsid w:val="000F683E"/>
    <w:rsid w:val="000F693A"/>
    <w:rsid w:val="000F737B"/>
    <w:rsid w:val="000F7E08"/>
    <w:rsid w:val="0010046E"/>
    <w:rsid w:val="001017F3"/>
    <w:rsid w:val="00101981"/>
    <w:rsid w:val="00106E76"/>
    <w:rsid w:val="0010704F"/>
    <w:rsid w:val="00113F6C"/>
    <w:rsid w:val="00114E87"/>
    <w:rsid w:val="00115C15"/>
    <w:rsid w:val="00116D4A"/>
    <w:rsid w:val="00120A4A"/>
    <w:rsid w:val="00121521"/>
    <w:rsid w:val="00121650"/>
    <w:rsid w:val="00122188"/>
    <w:rsid w:val="00125EC9"/>
    <w:rsid w:val="001263D6"/>
    <w:rsid w:val="001303BA"/>
    <w:rsid w:val="00133535"/>
    <w:rsid w:val="00141F04"/>
    <w:rsid w:val="00141FDD"/>
    <w:rsid w:val="001438B7"/>
    <w:rsid w:val="00145553"/>
    <w:rsid w:val="00146567"/>
    <w:rsid w:val="001472E4"/>
    <w:rsid w:val="00150CDA"/>
    <w:rsid w:val="00151569"/>
    <w:rsid w:val="00151C4A"/>
    <w:rsid w:val="001520CD"/>
    <w:rsid w:val="00152E74"/>
    <w:rsid w:val="0015319E"/>
    <w:rsid w:val="00162FE3"/>
    <w:rsid w:val="00165312"/>
    <w:rsid w:val="0016596D"/>
    <w:rsid w:val="00166504"/>
    <w:rsid w:val="0016656B"/>
    <w:rsid w:val="001665AF"/>
    <w:rsid w:val="001665E0"/>
    <w:rsid w:val="00166924"/>
    <w:rsid w:val="00166B33"/>
    <w:rsid w:val="00170690"/>
    <w:rsid w:val="00171ACB"/>
    <w:rsid w:val="00171DC0"/>
    <w:rsid w:val="0017611C"/>
    <w:rsid w:val="001800A2"/>
    <w:rsid w:val="00180711"/>
    <w:rsid w:val="00182775"/>
    <w:rsid w:val="00184410"/>
    <w:rsid w:val="001921B8"/>
    <w:rsid w:val="00194152"/>
    <w:rsid w:val="001948F5"/>
    <w:rsid w:val="00194ADF"/>
    <w:rsid w:val="001957A7"/>
    <w:rsid w:val="0019722E"/>
    <w:rsid w:val="00197425"/>
    <w:rsid w:val="001A18E6"/>
    <w:rsid w:val="001A5582"/>
    <w:rsid w:val="001A6197"/>
    <w:rsid w:val="001A7D58"/>
    <w:rsid w:val="001B0D9C"/>
    <w:rsid w:val="001B1F06"/>
    <w:rsid w:val="001B5D08"/>
    <w:rsid w:val="001B6122"/>
    <w:rsid w:val="001B7220"/>
    <w:rsid w:val="001B7DBE"/>
    <w:rsid w:val="001C0C38"/>
    <w:rsid w:val="001C3016"/>
    <w:rsid w:val="001C5B02"/>
    <w:rsid w:val="001D04BD"/>
    <w:rsid w:val="001D098F"/>
    <w:rsid w:val="001D1B05"/>
    <w:rsid w:val="001D1BE3"/>
    <w:rsid w:val="001D1F94"/>
    <w:rsid w:val="001D2802"/>
    <w:rsid w:val="001D40F5"/>
    <w:rsid w:val="001D4235"/>
    <w:rsid w:val="001D4A45"/>
    <w:rsid w:val="001D4DA2"/>
    <w:rsid w:val="001E563D"/>
    <w:rsid w:val="001E5703"/>
    <w:rsid w:val="001E5C59"/>
    <w:rsid w:val="001E61F8"/>
    <w:rsid w:val="001E7055"/>
    <w:rsid w:val="001E7820"/>
    <w:rsid w:val="001F22D2"/>
    <w:rsid w:val="001F2A6D"/>
    <w:rsid w:val="001F398A"/>
    <w:rsid w:val="00201378"/>
    <w:rsid w:val="00201847"/>
    <w:rsid w:val="00201E8E"/>
    <w:rsid w:val="002047AD"/>
    <w:rsid w:val="002073DB"/>
    <w:rsid w:val="00211B5A"/>
    <w:rsid w:val="0021550F"/>
    <w:rsid w:val="00220B55"/>
    <w:rsid w:val="002213EF"/>
    <w:rsid w:val="00223268"/>
    <w:rsid w:val="0022372E"/>
    <w:rsid w:val="00224182"/>
    <w:rsid w:val="00225AFF"/>
    <w:rsid w:val="0022715D"/>
    <w:rsid w:val="00227A8F"/>
    <w:rsid w:val="0023046F"/>
    <w:rsid w:val="00234875"/>
    <w:rsid w:val="002349BB"/>
    <w:rsid w:val="00241AA9"/>
    <w:rsid w:val="00243DC0"/>
    <w:rsid w:val="00245CE0"/>
    <w:rsid w:val="002461F2"/>
    <w:rsid w:val="00246A76"/>
    <w:rsid w:val="00247FC2"/>
    <w:rsid w:val="002513FE"/>
    <w:rsid w:val="00251532"/>
    <w:rsid w:val="00252150"/>
    <w:rsid w:val="00253D87"/>
    <w:rsid w:val="00253FA9"/>
    <w:rsid w:val="00254D7B"/>
    <w:rsid w:val="00256238"/>
    <w:rsid w:val="00256B85"/>
    <w:rsid w:val="002579F9"/>
    <w:rsid w:val="00260328"/>
    <w:rsid w:val="00261A94"/>
    <w:rsid w:val="00262124"/>
    <w:rsid w:val="00262BF1"/>
    <w:rsid w:val="00263B16"/>
    <w:rsid w:val="00263CEE"/>
    <w:rsid w:val="00265B4B"/>
    <w:rsid w:val="00266146"/>
    <w:rsid w:val="00266590"/>
    <w:rsid w:val="00267D04"/>
    <w:rsid w:val="00273496"/>
    <w:rsid w:val="00274C6F"/>
    <w:rsid w:val="00275D2A"/>
    <w:rsid w:val="00283E84"/>
    <w:rsid w:val="00284787"/>
    <w:rsid w:val="00290E17"/>
    <w:rsid w:val="002916F6"/>
    <w:rsid w:val="00292B62"/>
    <w:rsid w:val="002934BA"/>
    <w:rsid w:val="002945AA"/>
    <w:rsid w:val="002A07FF"/>
    <w:rsid w:val="002A0C3E"/>
    <w:rsid w:val="002A33D5"/>
    <w:rsid w:val="002A33EF"/>
    <w:rsid w:val="002A4145"/>
    <w:rsid w:val="002A4589"/>
    <w:rsid w:val="002A512C"/>
    <w:rsid w:val="002B0133"/>
    <w:rsid w:val="002B5E7C"/>
    <w:rsid w:val="002B6DD3"/>
    <w:rsid w:val="002C0161"/>
    <w:rsid w:val="002C0D77"/>
    <w:rsid w:val="002C1E95"/>
    <w:rsid w:val="002C1FEE"/>
    <w:rsid w:val="002C401B"/>
    <w:rsid w:val="002C4837"/>
    <w:rsid w:val="002C5847"/>
    <w:rsid w:val="002C5F86"/>
    <w:rsid w:val="002D002C"/>
    <w:rsid w:val="002D0EB6"/>
    <w:rsid w:val="002D4E8D"/>
    <w:rsid w:val="002D5808"/>
    <w:rsid w:val="002E16A9"/>
    <w:rsid w:val="002E4ADF"/>
    <w:rsid w:val="002E560A"/>
    <w:rsid w:val="002E695B"/>
    <w:rsid w:val="002E6F84"/>
    <w:rsid w:val="002F00E6"/>
    <w:rsid w:val="002F1F9D"/>
    <w:rsid w:val="002F3354"/>
    <w:rsid w:val="002F559F"/>
    <w:rsid w:val="002F5F4A"/>
    <w:rsid w:val="002F7145"/>
    <w:rsid w:val="002F796C"/>
    <w:rsid w:val="003005F4"/>
    <w:rsid w:val="003038D5"/>
    <w:rsid w:val="00303A25"/>
    <w:rsid w:val="00305132"/>
    <w:rsid w:val="0030530F"/>
    <w:rsid w:val="00306EC4"/>
    <w:rsid w:val="00307281"/>
    <w:rsid w:val="003073FD"/>
    <w:rsid w:val="00307B7A"/>
    <w:rsid w:val="00311A58"/>
    <w:rsid w:val="00316E47"/>
    <w:rsid w:val="00317E9C"/>
    <w:rsid w:val="00317F56"/>
    <w:rsid w:val="00320269"/>
    <w:rsid w:val="00320A21"/>
    <w:rsid w:val="00320CB3"/>
    <w:rsid w:val="003263CF"/>
    <w:rsid w:val="00326A74"/>
    <w:rsid w:val="0033096E"/>
    <w:rsid w:val="003348DE"/>
    <w:rsid w:val="00337993"/>
    <w:rsid w:val="003425DD"/>
    <w:rsid w:val="00342D4F"/>
    <w:rsid w:val="00343382"/>
    <w:rsid w:val="00345E70"/>
    <w:rsid w:val="00346C49"/>
    <w:rsid w:val="003536FA"/>
    <w:rsid w:val="00354881"/>
    <w:rsid w:val="00354E76"/>
    <w:rsid w:val="0035557B"/>
    <w:rsid w:val="00360A47"/>
    <w:rsid w:val="003673D9"/>
    <w:rsid w:val="003727CB"/>
    <w:rsid w:val="00372E9B"/>
    <w:rsid w:val="003739F5"/>
    <w:rsid w:val="00373E39"/>
    <w:rsid w:val="00374209"/>
    <w:rsid w:val="0038039B"/>
    <w:rsid w:val="00382D50"/>
    <w:rsid w:val="0038569C"/>
    <w:rsid w:val="003905F7"/>
    <w:rsid w:val="00392564"/>
    <w:rsid w:val="00392791"/>
    <w:rsid w:val="00393C4F"/>
    <w:rsid w:val="0039412B"/>
    <w:rsid w:val="00395D2E"/>
    <w:rsid w:val="00396333"/>
    <w:rsid w:val="003968C8"/>
    <w:rsid w:val="003A122D"/>
    <w:rsid w:val="003A2703"/>
    <w:rsid w:val="003A2C66"/>
    <w:rsid w:val="003A33D9"/>
    <w:rsid w:val="003A3704"/>
    <w:rsid w:val="003A37F3"/>
    <w:rsid w:val="003A436E"/>
    <w:rsid w:val="003B12FA"/>
    <w:rsid w:val="003B501A"/>
    <w:rsid w:val="003B553B"/>
    <w:rsid w:val="003B5A01"/>
    <w:rsid w:val="003B61A4"/>
    <w:rsid w:val="003B72BE"/>
    <w:rsid w:val="003C022C"/>
    <w:rsid w:val="003C0A8C"/>
    <w:rsid w:val="003C2DE7"/>
    <w:rsid w:val="003C7959"/>
    <w:rsid w:val="003D253D"/>
    <w:rsid w:val="003D38A9"/>
    <w:rsid w:val="003D75EE"/>
    <w:rsid w:val="003E1621"/>
    <w:rsid w:val="003E3FC7"/>
    <w:rsid w:val="003E442D"/>
    <w:rsid w:val="003E5276"/>
    <w:rsid w:val="003E79DD"/>
    <w:rsid w:val="003F176E"/>
    <w:rsid w:val="003F3DD7"/>
    <w:rsid w:val="003F4168"/>
    <w:rsid w:val="00404FCF"/>
    <w:rsid w:val="004059C8"/>
    <w:rsid w:val="004066C5"/>
    <w:rsid w:val="00407EC1"/>
    <w:rsid w:val="00410E07"/>
    <w:rsid w:val="00413CAE"/>
    <w:rsid w:val="00414C2F"/>
    <w:rsid w:val="0041620A"/>
    <w:rsid w:val="004212A4"/>
    <w:rsid w:val="00421D40"/>
    <w:rsid w:val="0042286B"/>
    <w:rsid w:val="00422888"/>
    <w:rsid w:val="00422989"/>
    <w:rsid w:val="00426250"/>
    <w:rsid w:val="004309D8"/>
    <w:rsid w:val="00430E86"/>
    <w:rsid w:val="00431F42"/>
    <w:rsid w:val="004349B7"/>
    <w:rsid w:val="00435AE6"/>
    <w:rsid w:val="00436DD6"/>
    <w:rsid w:val="004455FC"/>
    <w:rsid w:val="0044690B"/>
    <w:rsid w:val="004505E0"/>
    <w:rsid w:val="00451E42"/>
    <w:rsid w:val="0045222E"/>
    <w:rsid w:val="00453A6E"/>
    <w:rsid w:val="00456E66"/>
    <w:rsid w:val="00457E10"/>
    <w:rsid w:val="00460518"/>
    <w:rsid w:val="00461828"/>
    <w:rsid w:val="0046459B"/>
    <w:rsid w:val="0046592F"/>
    <w:rsid w:val="00466BEB"/>
    <w:rsid w:val="00467667"/>
    <w:rsid w:val="00467671"/>
    <w:rsid w:val="00467A40"/>
    <w:rsid w:val="00470729"/>
    <w:rsid w:val="004744E6"/>
    <w:rsid w:val="004770EA"/>
    <w:rsid w:val="0047725C"/>
    <w:rsid w:val="004773A7"/>
    <w:rsid w:val="00482035"/>
    <w:rsid w:val="00482BDD"/>
    <w:rsid w:val="0048670E"/>
    <w:rsid w:val="004917F8"/>
    <w:rsid w:val="00493FD6"/>
    <w:rsid w:val="004945CF"/>
    <w:rsid w:val="004A155A"/>
    <w:rsid w:val="004A41F5"/>
    <w:rsid w:val="004A76CD"/>
    <w:rsid w:val="004B370F"/>
    <w:rsid w:val="004B3F25"/>
    <w:rsid w:val="004B56A8"/>
    <w:rsid w:val="004C45FA"/>
    <w:rsid w:val="004C55D7"/>
    <w:rsid w:val="004D007B"/>
    <w:rsid w:val="004D188A"/>
    <w:rsid w:val="004D1CE0"/>
    <w:rsid w:val="004D4996"/>
    <w:rsid w:val="004D6408"/>
    <w:rsid w:val="004E3CC7"/>
    <w:rsid w:val="004E49D3"/>
    <w:rsid w:val="004E6A75"/>
    <w:rsid w:val="004E7980"/>
    <w:rsid w:val="004F0926"/>
    <w:rsid w:val="004F1173"/>
    <w:rsid w:val="004F2865"/>
    <w:rsid w:val="004F2CEC"/>
    <w:rsid w:val="004F375B"/>
    <w:rsid w:val="004F4B74"/>
    <w:rsid w:val="004F751C"/>
    <w:rsid w:val="004F7574"/>
    <w:rsid w:val="004F787F"/>
    <w:rsid w:val="005000D3"/>
    <w:rsid w:val="005007EC"/>
    <w:rsid w:val="0050474D"/>
    <w:rsid w:val="005076CD"/>
    <w:rsid w:val="005107D9"/>
    <w:rsid w:val="00511273"/>
    <w:rsid w:val="00512253"/>
    <w:rsid w:val="00512E2E"/>
    <w:rsid w:val="0051318C"/>
    <w:rsid w:val="0052100D"/>
    <w:rsid w:val="00522C88"/>
    <w:rsid w:val="00525934"/>
    <w:rsid w:val="00527092"/>
    <w:rsid w:val="00530A99"/>
    <w:rsid w:val="00532503"/>
    <w:rsid w:val="005330A0"/>
    <w:rsid w:val="00534C53"/>
    <w:rsid w:val="005351EB"/>
    <w:rsid w:val="0053527C"/>
    <w:rsid w:val="00535C0F"/>
    <w:rsid w:val="0053666B"/>
    <w:rsid w:val="00540189"/>
    <w:rsid w:val="00541E07"/>
    <w:rsid w:val="00544B10"/>
    <w:rsid w:val="0054786E"/>
    <w:rsid w:val="00547BFC"/>
    <w:rsid w:val="00550141"/>
    <w:rsid w:val="00552602"/>
    <w:rsid w:val="00553503"/>
    <w:rsid w:val="00554591"/>
    <w:rsid w:val="00555196"/>
    <w:rsid w:val="00556296"/>
    <w:rsid w:val="00557E7D"/>
    <w:rsid w:val="0056032B"/>
    <w:rsid w:val="00561DAB"/>
    <w:rsid w:val="0056450A"/>
    <w:rsid w:val="00566355"/>
    <w:rsid w:val="00567125"/>
    <w:rsid w:val="00570D17"/>
    <w:rsid w:val="005716B8"/>
    <w:rsid w:val="00572397"/>
    <w:rsid w:val="00572F1D"/>
    <w:rsid w:val="005733CD"/>
    <w:rsid w:val="00575966"/>
    <w:rsid w:val="00582041"/>
    <w:rsid w:val="0058391F"/>
    <w:rsid w:val="00584B6B"/>
    <w:rsid w:val="00584B77"/>
    <w:rsid w:val="00585877"/>
    <w:rsid w:val="00585D04"/>
    <w:rsid w:val="00586D24"/>
    <w:rsid w:val="005912D2"/>
    <w:rsid w:val="00591324"/>
    <w:rsid w:val="005918CD"/>
    <w:rsid w:val="00592529"/>
    <w:rsid w:val="00592EF9"/>
    <w:rsid w:val="00593AB4"/>
    <w:rsid w:val="0059402E"/>
    <w:rsid w:val="00595459"/>
    <w:rsid w:val="00595C09"/>
    <w:rsid w:val="0059668D"/>
    <w:rsid w:val="00597347"/>
    <w:rsid w:val="005A0398"/>
    <w:rsid w:val="005A1A3D"/>
    <w:rsid w:val="005A29BB"/>
    <w:rsid w:val="005A40B0"/>
    <w:rsid w:val="005A6E0E"/>
    <w:rsid w:val="005B0299"/>
    <w:rsid w:val="005B0858"/>
    <w:rsid w:val="005B23AC"/>
    <w:rsid w:val="005B3F84"/>
    <w:rsid w:val="005B7953"/>
    <w:rsid w:val="005C1DE0"/>
    <w:rsid w:val="005C3187"/>
    <w:rsid w:val="005C3380"/>
    <w:rsid w:val="005C5710"/>
    <w:rsid w:val="005D3580"/>
    <w:rsid w:val="005D3C8A"/>
    <w:rsid w:val="005D4CDE"/>
    <w:rsid w:val="005D591A"/>
    <w:rsid w:val="005D7F08"/>
    <w:rsid w:val="005D7F34"/>
    <w:rsid w:val="005E27D9"/>
    <w:rsid w:val="005E3416"/>
    <w:rsid w:val="005E5BB7"/>
    <w:rsid w:val="005E5F6F"/>
    <w:rsid w:val="005E7D99"/>
    <w:rsid w:val="005E7E6D"/>
    <w:rsid w:val="005F0D35"/>
    <w:rsid w:val="005F1DE5"/>
    <w:rsid w:val="005F2AA9"/>
    <w:rsid w:val="005F3007"/>
    <w:rsid w:val="005F4348"/>
    <w:rsid w:val="005F7B35"/>
    <w:rsid w:val="006004F0"/>
    <w:rsid w:val="00602029"/>
    <w:rsid w:val="00604355"/>
    <w:rsid w:val="00604B54"/>
    <w:rsid w:val="0060754B"/>
    <w:rsid w:val="00614A53"/>
    <w:rsid w:val="0062206B"/>
    <w:rsid w:val="00622584"/>
    <w:rsid w:val="00623888"/>
    <w:rsid w:val="006251C9"/>
    <w:rsid w:val="00625FD3"/>
    <w:rsid w:val="006301D0"/>
    <w:rsid w:val="00630753"/>
    <w:rsid w:val="006312B6"/>
    <w:rsid w:val="006359C9"/>
    <w:rsid w:val="00637CEE"/>
    <w:rsid w:val="00642730"/>
    <w:rsid w:val="00647EA4"/>
    <w:rsid w:val="0065000A"/>
    <w:rsid w:val="00650297"/>
    <w:rsid w:val="0065045A"/>
    <w:rsid w:val="0065274B"/>
    <w:rsid w:val="00655337"/>
    <w:rsid w:val="00656E91"/>
    <w:rsid w:val="00657167"/>
    <w:rsid w:val="0065796E"/>
    <w:rsid w:val="00663920"/>
    <w:rsid w:val="006642EE"/>
    <w:rsid w:val="0066480C"/>
    <w:rsid w:val="00665482"/>
    <w:rsid w:val="00673549"/>
    <w:rsid w:val="00680D8E"/>
    <w:rsid w:val="006821CE"/>
    <w:rsid w:val="00683BDC"/>
    <w:rsid w:val="00683E2D"/>
    <w:rsid w:val="00684518"/>
    <w:rsid w:val="006904E7"/>
    <w:rsid w:val="006939F5"/>
    <w:rsid w:val="00695A32"/>
    <w:rsid w:val="00696DC0"/>
    <w:rsid w:val="00697273"/>
    <w:rsid w:val="00697675"/>
    <w:rsid w:val="006978D5"/>
    <w:rsid w:val="006A2F04"/>
    <w:rsid w:val="006A3FA5"/>
    <w:rsid w:val="006A6554"/>
    <w:rsid w:val="006A7B6E"/>
    <w:rsid w:val="006B0402"/>
    <w:rsid w:val="006B04CF"/>
    <w:rsid w:val="006B0A38"/>
    <w:rsid w:val="006B50E5"/>
    <w:rsid w:val="006C06C1"/>
    <w:rsid w:val="006C0A71"/>
    <w:rsid w:val="006C0B97"/>
    <w:rsid w:val="006C0E71"/>
    <w:rsid w:val="006C2773"/>
    <w:rsid w:val="006C36D5"/>
    <w:rsid w:val="006C49AA"/>
    <w:rsid w:val="006C76C5"/>
    <w:rsid w:val="006C784C"/>
    <w:rsid w:val="006D139F"/>
    <w:rsid w:val="006D15D2"/>
    <w:rsid w:val="006D1625"/>
    <w:rsid w:val="006D193C"/>
    <w:rsid w:val="006D339F"/>
    <w:rsid w:val="006D672D"/>
    <w:rsid w:val="006D6DB6"/>
    <w:rsid w:val="006D72AC"/>
    <w:rsid w:val="006D78FA"/>
    <w:rsid w:val="006E1F73"/>
    <w:rsid w:val="006F2B37"/>
    <w:rsid w:val="006F3B85"/>
    <w:rsid w:val="006F6ABE"/>
    <w:rsid w:val="0070011E"/>
    <w:rsid w:val="007014FB"/>
    <w:rsid w:val="007026E6"/>
    <w:rsid w:val="007043C6"/>
    <w:rsid w:val="00704639"/>
    <w:rsid w:val="007053DF"/>
    <w:rsid w:val="0071025E"/>
    <w:rsid w:val="007107FD"/>
    <w:rsid w:val="00712C18"/>
    <w:rsid w:val="00713201"/>
    <w:rsid w:val="007156A3"/>
    <w:rsid w:val="007165DD"/>
    <w:rsid w:val="007201AE"/>
    <w:rsid w:val="00721EB7"/>
    <w:rsid w:val="00723A6D"/>
    <w:rsid w:val="0072757F"/>
    <w:rsid w:val="00735F3D"/>
    <w:rsid w:val="007363B5"/>
    <w:rsid w:val="007370EE"/>
    <w:rsid w:val="007379E1"/>
    <w:rsid w:val="00743AFA"/>
    <w:rsid w:val="00743F7B"/>
    <w:rsid w:val="007445C6"/>
    <w:rsid w:val="00744798"/>
    <w:rsid w:val="0074637F"/>
    <w:rsid w:val="00750091"/>
    <w:rsid w:val="00750A64"/>
    <w:rsid w:val="007523D9"/>
    <w:rsid w:val="007524B3"/>
    <w:rsid w:val="00752631"/>
    <w:rsid w:val="00753A66"/>
    <w:rsid w:val="0075709A"/>
    <w:rsid w:val="00757C8F"/>
    <w:rsid w:val="00761BAE"/>
    <w:rsid w:val="00762686"/>
    <w:rsid w:val="0076272B"/>
    <w:rsid w:val="007628C6"/>
    <w:rsid w:val="00764404"/>
    <w:rsid w:val="00765A89"/>
    <w:rsid w:val="00766F27"/>
    <w:rsid w:val="007758FB"/>
    <w:rsid w:val="00775AC6"/>
    <w:rsid w:val="007809C5"/>
    <w:rsid w:val="007822B6"/>
    <w:rsid w:val="007844B6"/>
    <w:rsid w:val="00785286"/>
    <w:rsid w:val="00787D67"/>
    <w:rsid w:val="00793C5E"/>
    <w:rsid w:val="00794043"/>
    <w:rsid w:val="00795150"/>
    <w:rsid w:val="0079576A"/>
    <w:rsid w:val="007967F6"/>
    <w:rsid w:val="007A2002"/>
    <w:rsid w:val="007A4254"/>
    <w:rsid w:val="007A4272"/>
    <w:rsid w:val="007A4C60"/>
    <w:rsid w:val="007A6442"/>
    <w:rsid w:val="007B0539"/>
    <w:rsid w:val="007B1015"/>
    <w:rsid w:val="007B3548"/>
    <w:rsid w:val="007B43FB"/>
    <w:rsid w:val="007B6481"/>
    <w:rsid w:val="007B6BD5"/>
    <w:rsid w:val="007B7889"/>
    <w:rsid w:val="007B7A2B"/>
    <w:rsid w:val="007C58DC"/>
    <w:rsid w:val="007C60AB"/>
    <w:rsid w:val="007C6E32"/>
    <w:rsid w:val="007D0344"/>
    <w:rsid w:val="007D64F3"/>
    <w:rsid w:val="007D6692"/>
    <w:rsid w:val="007E122A"/>
    <w:rsid w:val="007E49E7"/>
    <w:rsid w:val="007E4E5B"/>
    <w:rsid w:val="007E6316"/>
    <w:rsid w:val="007E69CB"/>
    <w:rsid w:val="007F147D"/>
    <w:rsid w:val="007F156C"/>
    <w:rsid w:val="007F1959"/>
    <w:rsid w:val="007F416E"/>
    <w:rsid w:val="007F49EB"/>
    <w:rsid w:val="007F7E63"/>
    <w:rsid w:val="008005D2"/>
    <w:rsid w:val="008012CB"/>
    <w:rsid w:val="0080660F"/>
    <w:rsid w:val="00811C39"/>
    <w:rsid w:val="008147B4"/>
    <w:rsid w:val="008150A8"/>
    <w:rsid w:val="00816416"/>
    <w:rsid w:val="00824671"/>
    <w:rsid w:val="00827311"/>
    <w:rsid w:val="00832678"/>
    <w:rsid w:val="00833BC9"/>
    <w:rsid w:val="00834032"/>
    <w:rsid w:val="008402ED"/>
    <w:rsid w:val="008407D5"/>
    <w:rsid w:val="00840EE8"/>
    <w:rsid w:val="008419B2"/>
    <w:rsid w:val="00842D66"/>
    <w:rsid w:val="00842FDC"/>
    <w:rsid w:val="008455BA"/>
    <w:rsid w:val="00845E00"/>
    <w:rsid w:val="0085287B"/>
    <w:rsid w:val="00854EDE"/>
    <w:rsid w:val="00855678"/>
    <w:rsid w:val="0085699E"/>
    <w:rsid w:val="00856E73"/>
    <w:rsid w:val="00857F5E"/>
    <w:rsid w:val="00860CB9"/>
    <w:rsid w:val="00861601"/>
    <w:rsid w:val="00862A92"/>
    <w:rsid w:val="00864F0A"/>
    <w:rsid w:val="008740A2"/>
    <w:rsid w:val="00876ED5"/>
    <w:rsid w:val="00877B0E"/>
    <w:rsid w:val="00880825"/>
    <w:rsid w:val="008809A1"/>
    <w:rsid w:val="00882550"/>
    <w:rsid w:val="00882C2F"/>
    <w:rsid w:val="00884FC2"/>
    <w:rsid w:val="00886BBA"/>
    <w:rsid w:val="00893544"/>
    <w:rsid w:val="008941A3"/>
    <w:rsid w:val="0089761D"/>
    <w:rsid w:val="00897869"/>
    <w:rsid w:val="008A2267"/>
    <w:rsid w:val="008A2578"/>
    <w:rsid w:val="008A2F2E"/>
    <w:rsid w:val="008A32EC"/>
    <w:rsid w:val="008A3B3A"/>
    <w:rsid w:val="008A41E0"/>
    <w:rsid w:val="008A4247"/>
    <w:rsid w:val="008A6A75"/>
    <w:rsid w:val="008B08FC"/>
    <w:rsid w:val="008B1B82"/>
    <w:rsid w:val="008B3C5E"/>
    <w:rsid w:val="008B56B3"/>
    <w:rsid w:val="008C2032"/>
    <w:rsid w:val="008C261E"/>
    <w:rsid w:val="008C3132"/>
    <w:rsid w:val="008D208F"/>
    <w:rsid w:val="008D2FD6"/>
    <w:rsid w:val="008D412B"/>
    <w:rsid w:val="008D514A"/>
    <w:rsid w:val="008D7A3C"/>
    <w:rsid w:val="008E12DF"/>
    <w:rsid w:val="008E29F3"/>
    <w:rsid w:val="008E39D6"/>
    <w:rsid w:val="008E4351"/>
    <w:rsid w:val="008E4C5A"/>
    <w:rsid w:val="008E791F"/>
    <w:rsid w:val="008F4475"/>
    <w:rsid w:val="008F7695"/>
    <w:rsid w:val="00901032"/>
    <w:rsid w:val="00901E82"/>
    <w:rsid w:val="00902539"/>
    <w:rsid w:val="00906650"/>
    <w:rsid w:val="0090773E"/>
    <w:rsid w:val="00910953"/>
    <w:rsid w:val="0091736D"/>
    <w:rsid w:val="0092223D"/>
    <w:rsid w:val="00922E1E"/>
    <w:rsid w:val="0092533E"/>
    <w:rsid w:val="00933304"/>
    <w:rsid w:val="00936712"/>
    <w:rsid w:val="00937817"/>
    <w:rsid w:val="009406E3"/>
    <w:rsid w:val="00942017"/>
    <w:rsid w:val="009431E0"/>
    <w:rsid w:val="00945F72"/>
    <w:rsid w:val="009469AD"/>
    <w:rsid w:val="00950F91"/>
    <w:rsid w:val="009510FC"/>
    <w:rsid w:val="00952256"/>
    <w:rsid w:val="00955241"/>
    <w:rsid w:val="009556AF"/>
    <w:rsid w:val="00955C3E"/>
    <w:rsid w:val="0095650F"/>
    <w:rsid w:val="009567EB"/>
    <w:rsid w:val="00956D6F"/>
    <w:rsid w:val="009611F8"/>
    <w:rsid w:val="009657CD"/>
    <w:rsid w:val="00966654"/>
    <w:rsid w:val="00975892"/>
    <w:rsid w:val="00977662"/>
    <w:rsid w:val="009818EA"/>
    <w:rsid w:val="00981E75"/>
    <w:rsid w:val="00982688"/>
    <w:rsid w:val="009876BF"/>
    <w:rsid w:val="00987A50"/>
    <w:rsid w:val="00987D38"/>
    <w:rsid w:val="0099123D"/>
    <w:rsid w:val="009916B1"/>
    <w:rsid w:val="00995D54"/>
    <w:rsid w:val="00996BD6"/>
    <w:rsid w:val="009A140E"/>
    <w:rsid w:val="009A1E83"/>
    <w:rsid w:val="009A4F1B"/>
    <w:rsid w:val="009A5222"/>
    <w:rsid w:val="009A5C87"/>
    <w:rsid w:val="009B0BA1"/>
    <w:rsid w:val="009B23DA"/>
    <w:rsid w:val="009B3EED"/>
    <w:rsid w:val="009B4CCB"/>
    <w:rsid w:val="009B5C9E"/>
    <w:rsid w:val="009C1842"/>
    <w:rsid w:val="009C3E13"/>
    <w:rsid w:val="009C459B"/>
    <w:rsid w:val="009C4856"/>
    <w:rsid w:val="009C6AFF"/>
    <w:rsid w:val="009C751A"/>
    <w:rsid w:val="009C77E6"/>
    <w:rsid w:val="009D0A9C"/>
    <w:rsid w:val="009D3909"/>
    <w:rsid w:val="009D3D0D"/>
    <w:rsid w:val="009D47A1"/>
    <w:rsid w:val="009D5EED"/>
    <w:rsid w:val="009D6518"/>
    <w:rsid w:val="009E146F"/>
    <w:rsid w:val="009E1E66"/>
    <w:rsid w:val="009E29EA"/>
    <w:rsid w:val="009E2DC2"/>
    <w:rsid w:val="009E56B5"/>
    <w:rsid w:val="009F6EF5"/>
    <w:rsid w:val="00A015BA"/>
    <w:rsid w:val="00A01880"/>
    <w:rsid w:val="00A01DB5"/>
    <w:rsid w:val="00A01DBC"/>
    <w:rsid w:val="00A02B15"/>
    <w:rsid w:val="00A032DB"/>
    <w:rsid w:val="00A03753"/>
    <w:rsid w:val="00A04205"/>
    <w:rsid w:val="00A05510"/>
    <w:rsid w:val="00A06C47"/>
    <w:rsid w:val="00A07286"/>
    <w:rsid w:val="00A07C2F"/>
    <w:rsid w:val="00A111CA"/>
    <w:rsid w:val="00A11D40"/>
    <w:rsid w:val="00A1249B"/>
    <w:rsid w:val="00A13290"/>
    <w:rsid w:val="00A14399"/>
    <w:rsid w:val="00A156E7"/>
    <w:rsid w:val="00A20E93"/>
    <w:rsid w:val="00A220CC"/>
    <w:rsid w:val="00A22E09"/>
    <w:rsid w:val="00A25325"/>
    <w:rsid w:val="00A316FA"/>
    <w:rsid w:val="00A31DB0"/>
    <w:rsid w:val="00A3346D"/>
    <w:rsid w:val="00A33FD1"/>
    <w:rsid w:val="00A3454F"/>
    <w:rsid w:val="00A369E0"/>
    <w:rsid w:val="00A37BDC"/>
    <w:rsid w:val="00A401D1"/>
    <w:rsid w:val="00A40810"/>
    <w:rsid w:val="00A432A1"/>
    <w:rsid w:val="00A4472E"/>
    <w:rsid w:val="00A44FDD"/>
    <w:rsid w:val="00A47762"/>
    <w:rsid w:val="00A47C05"/>
    <w:rsid w:val="00A47C7F"/>
    <w:rsid w:val="00A47EF4"/>
    <w:rsid w:val="00A50047"/>
    <w:rsid w:val="00A50138"/>
    <w:rsid w:val="00A52D2C"/>
    <w:rsid w:val="00A55F61"/>
    <w:rsid w:val="00A56F5A"/>
    <w:rsid w:val="00A57A20"/>
    <w:rsid w:val="00A60EC3"/>
    <w:rsid w:val="00A65862"/>
    <w:rsid w:val="00A67EBB"/>
    <w:rsid w:val="00A70EDB"/>
    <w:rsid w:val="00A716E1"/>
    <w:rsid w:val="00A71CB8"/>
    <w:rsid w:val="00A73C38"/>
    <w:rsid w:val="00A747E0"/>
    <w:rsid w:val="00A74A18"/>
    <w:rsid w:val="00A75D29"/>
    <w:rsid w:val="00A81B4C"/>
    <w:rsid w:val="00A86256"/>
    <w:rsid w:val="00A868CD"/>
    <w:rsid w:val="00A87C34"/>
    <w:rsid w:val="00A87DAB"/>
    <w:rsid w:val="00A907BB"/>
    <w:rsid w:val="00A90BA2"/>
    <w:rsid w:val="00A92610"/>
    <w:rsid w:val="00A959CD"/>
    <w:rsid w:val="00A963B7"/>
    <w:rsid w:val="00A968B1"/>
    <w:rsid w:val="00AA04F2"/>
    <w:rsid w:val="00AA1CC2"/>
    <w:rsid w:val="00AB1A9F"/>
    <w:rsid w:val="00AB2CC6"/>
    <w:rsid w:val="00AC0818"/>
    <w:rsid w:val="00AC0D17"/>
    <w:rsid w:val="00AC11EE"/>
    <w:rsid w:val="00AC2AA5"/>
    <w:rsid w:val="00AC35DB"/>
    <w:rsid w:val="00AC3EA2"/>
    <w:rsid w:val="00AC473B"/>
    <w:rsid w:val="00AC5F14"/>
    <w:rsid w:val="00AC6B8A"/>
    <w:rsid w:val="00AC719C"/>
    <w:rsid w:val="00AD216C"/>
    <w:rsid w:val="00AD28EC"/>
    <w:rsid w:val="00AD5D45"/>
    <w:rsid w:val="00AD6247"/>
    <w:rsid w:val="00AE0A92"/>
    <w:rsid w:val="00AE1A75"/>
    <w:rsid w:val="00AE4B97"/>
    <w:rsid w:val="00AE6941"/>
    <w:rsid w:val="00AF1680"/>
    <w:rsid w:val="00AF3897"/>
    <w:rsid w:val="00AF5FCA"/>
    <w:rsid w:val="00AF7257"/>
    <w:rsid w:val="00B043D2"/>
    <w:rsid w:val="00B0585A"/>
    <w:rsid w:val="00B06435"/>
    <w:rsid w:val="00B07B03"/>
    <w:rsid w:val="00B108A5"/>
    <w:rsid w:val="00B1099A"/>
    <w:rsid w:val="00B11E3B"/>
    <w:rsid w:val="00B12386"/>
    <w:rsid w:val="00B12BF0"/>
    <w:rsid w:val="00B130BD"/>
    <w:rsid w:val="00B139B3"/>
    <w:rsid w:val="00B146F7"/>
    <w:rsid w:val="00B15B39"/>
    <w:rsid w:val="00B17F77"/>
    <w:rsid w:val="00B22E87"/>
    <w:rsid w:val="00B23C3D"/>
    <w:rsid w:val="00B24B40"/>
    <w:rsid w:val="00B25F65"/>
    <w:rsid w:val="00B263E7"/>
    <w:rsid w:val="00B31074"/>
    <w:rsid w:val="00B33657"/>
    <w:rsid w:val="00B3384A"/>
    <w:rsid w:val="00B33E80"/>
    <w:rsid w:val="00B34A20"/>
    <w:rsid w:val="00B3594E"/>
    <w:rsid w:val="00B3657E"/>
    <w:rsid w:val="00B368EC"/>
    <w:rsid w:val="00B378EA"/>
    <w:rsid w:val="00B40A02"/>
    <w:rsid w:val="00B417E3"/>
    <w:rsid w:val="00B44F80"/>
    <w:rsid w:val="00B47828"/>
    <w:rsid w:val="00B519E8"/>
    <w:rsid w:val="00B53470"/>
    <w:rsid w:val="00B54199"/>
    <w:rsid w:val="00B55C28"/>
    <w:rsid w:val="00B61694"/>
    <w:rsid w:val="00B62393"/>
    <w:rsid w:val="00B62807"/>
    <w:rsid w:val="00B63D45"/>
    <w:rsid w:val="00B63DAC"/>
    <w:rsid w:val="00B65825"/>
    <w:rsid w:val="00B65912"/>
    <w:rsid w:val="00B66747"/>
    <w:rsid w:val="00B71E00"/>
    <w:rsid w:val="00B74DD2"/>
    <w:rsid w:val="00B76965"/>
    <w:rsid w:val="00B77DCA"/>
    <w:rsid w:val="00B80DFB"/>
    <w:rsid w:val="00B8496A"/>
    <w:rsid w:val="00B851AC"/>
    <w:rsid w:val="00B87250"/>
    <w:rsid w:val="00B87EF0"/>
    <w:rsid w:val="00B91D55"/>
    <w:rsid w:val="00B929CB"/>
    <w:rsid w:val="00B9339D"/>
    <w:rsid w:val="00B95B33"/>
    <w:rsid w:val="00B95EDA"/>
    <w:rsid w:val="00B96A0A"/>
    <w:rsid w:val="00B97B62"/>
    <w:rsid w:val="00BA220B"/>
    <w:rsid w:val="00BA56BC"/>
    <w:rsid w:val="00BA583C"/>
    <w:rsid w:val="00BA7F85"/>
    <w:rsid w:val="00BB2396"/>
    <w:rsid w:val="00BB2B3A"/>
    <w:rsid w:val="00BB2F09"/>
    <w:rsid w:val="00BB49AA"/>
    <w:rsid w:val="00BB7445"/>
    <w:rsid w:val="00BB7758"/>
    <w:rsid w:val="00BC0090"/>
    <w:rsid w:val="00BC0998"/>
    <w:rsid w:val="00BC1273"/>
    <w:rsid w:val="00BC4A7E"/>
    <w:rsid w:val="00BC4D3A"/>
    <w:rsid w:val="00BC4E52"/>
    <w:rsid w:val="00BC7422"/>
    <w:rsid w:val="00BC7A54"/>
    <w:rsid w:val="00BD3EFC"/>
    <w:rsid w:val="00BD5F7D"/>
    <w:rsid w:val="00BE240D"/>
    <w:rsid w:val="00BE5B00"/>
    <w:rsid w:val="00BE691C"/>
    <w:rsid w:val="00BE6EA9"/>
    <w:rsid w:val="00BE7001"/>
    <w:rsid w:val="00BE76AF"/>
    <w:rsid w:val="00BE7CB2"/>
    <w:rsid w:val="00BF2AED"/>
    <w:rsid w:val="00BF4007"/>
    <w:rsid w:val="00BF477C"/>
    <w:rsid w:val="00BF4B09"/>
    <w:rsid w:val="00BF6055"/>
    <w:rsid w:val="00BF7EAF"/>
    <w:rsid w:val="00C00D1F"/>
    <w:rsid w:val="00C016CC"/>
    <w:rsid w:val="00C01F60"/>
    <w:rsid w:val="00C0295A"/>
    <w:rsid w:val="00C04FA9"/>
    <w:rsid w:val="00C06ACC"/>
    <w:rsid w:val="00C0743E"/>
    <w:rsid w:val="00C076EE"/>
    <w:rsid w:val="00C14E57"/>
    <w:rsid w:val="00C168BA"/>
    <w:rsid w:val="00C202E5"/>
    <w:rsid w:val="00C20A01"/>
    <w:rsid w:val="00C21FC9"/>
    <w:rsid w:val="00C25659"/>
    <w:rsid w:val="00C25662"/>
    <w:rsid w:val="00C256DD"/>
    <w:rsid w:val="00C26538"/>
    <w:rsid w:val="00C27818"/>
    <w:rsid w:val="00C3278F"/>
    <w:rsid w:val="00C337C2"/>
    <w:rsid w:val="00C33A6F"/>
    <w:rsid w:val="00C351D7"/>
    <w:rsid w:val="00C35807"/>
    <w:rsid w:val="00C35DB6"/>
    <w:rsid w:val="00C434A6"/>
    <w:rsid w:val="00C4431C"/>
    <w:rsid w:val="00C44947"/>
    <w:rsid w:val="00C44EC0"/>
    <w:rsid w:val="00C45AE3"/>
    <w:rsid w:val="00C45B09"/>
    <w:rsid w:val="00C45B1A"/>
    <w:rsid w:val="00C50AC9"/>
    <w:rsid w:val="00C50D33"/>
    <w:rsid w:val="00C50F48"/>
    <w:rsid w:val="00C5688F"/>
    <w:rsid w:val="00C579C1"/>
    <w:rsid w:val="00C64A8A"/>
    <w:rsid w:val="00C65801"/>
    <w:rsid w:val="00C6673E"/>
    <w:rsid w:val="00C7066B"/>
    <w:rsid w:val="00C72C51"/>
    <w:rsid w:val="00C73F20"/>
    <w:rsid w:val="00C77B52"/>
    <w:rsid w:val="00C77C20"/>
    <w:rsid w:val="00C77F93"/>
    <w:rsid w:val="00C8017D"/>
    <w:rsid w:val="00C81704"/>
    <w:rsid w:val="00C82F8E"/>
    <w:rsid w:val="00C84483"/>
    <w:rsid w:val="00C844E6"/>
    <w:rsid w:val="00C847BF"/>
    <w:rsid w:val="00C9123B"/>
    <w:rsid w:val="00C91322"/>
    <w:rsid w:val="00C93462"/>
    <w:rsid w:val="00C93912"/>
    <w:rsid w:val="00C9469F"/>
    <w:rsid w:val="00C94A68"/>
    <w:rsid w:val="00CA0CE6"/>
    <w:rsid w:val="00CA0D5C"/>
    <w:rsid w:val="00CA2109"/>
    <w:rsid w:val="00CA3667"/>
    <w:rsid w:val="00CA3E5F"/>
    <w:rsid w:val="00CA5A3D"/>
    <w:rsid w:val="00CA72E5"/>
    <w:rsid w:val="00CA77AF"/>
    <w:rsid w:val="00CB2799"/>
    <w:rsid w:val="00CB43DC"/>
    <w:rsid w:val="00CB55A2"/>
    <w:rsid w:val="00CB655D"/>
    <w:rsid w:val="00CB670D"/>
    <w:rsid w:val="00CB76E5"/>
    <w:rsid w:val="00CB792F"/>
    <w:rsid w:val="00CC0188"/>
    <w:rsid w:val="00CC0C03"/>
    <w:rsid w:val="00CC1371"/>
    <w:rsid w:val="00CC1415"/>
    <w:rsid w:val="00CC22E0"/>
    <w:rsid w:val="00CC26C3"/>
    <w:rsid w:val="00CC308E"/>
    <w:rsid w:val="00CC71E2"/>
    <w:rsid w:val="00CD0335"/>
    <w:rsid w:val="00CD17E8"/>
    <w:rsid w:val="00CD1F61"/>
    <w:rsid w:val="00CE3247"/>
    <w:rsid w:val="00CE4AF6"/>
    <w:rsid w:val="00CE7A2F"/>
    <w:rsid w:val="00CE7EC8"/>
    <w:rsid w:val="00CF1958"/>
    <w:rsid w:val="00CF3AD0"/>
    <w:rsid w:val="00CF3E86"/>
    <w:rsid w:val="00CF4205"/>
    <w:rsid w:val="00CF4AD4"/>
    <w:rsid w:val="00CF4E74"/>
    <w:rsid w:val="00CF5912"/>
    <w:rsid w:val="00D0009F"/>
    <w:rsid w:val="00D00317"/>
    <w:rsid w:val="00D008D3"/>
    <w:rsid w:val="00D05BE0"/>
    <w:rsid w:val="00D06483"/>
    <w:rsid w:val="00D10F82"/>
    <w:rsid w:val="00D133F1"/>
    <w:rsid w:val="00D153EE"/>
    <w:rsid w:val="00D207BD"/>
    <w:rsid w:val="00D20F60"/>
    <w:rsid w:val="00D22D26"/>
    <w:rsid w:val="00D22E74"/>
    <w:rsid w:val="00D24DE4"/>
    <w:rsid w:val="00D24E77"/>
    <w:rsid w:val="00D27190"/>
    <w:rsid w:val="00D3095B"/>
    <w:rsid w:val="00D31BFD"/>
    <w:rsid w:val="00D324ED"/>
    <w:rsid w:val="00D35AB1"/>
    <w:rsid w:val="00D35F43"/>
    <w:rsid w:val="00D4082A"/>
    <w:rsid w:val="00D41BCF"/>
    <w:rsid w:val="00D44D5B"/>
    <w:rsid w:val="00D4552A"/>
    <w:rsid w:val="00D4576B"/>
    <w:rsid w:val="00D45CCC"/>
    <w:rsid w:val="00D46B9C"/>
    <w:rsid w:val="00D51CC2"/>
    <w:rsid w:val="00D54D91"/>
    <w:rsid w:val="00D54DDF"/>
    <w:rsid w:val="00D54FB8"/>
    <w:rsid w:val="00D604A7"/>
    <w:rsid w:val="00D6066D"/>
    <w:rsid w:val="00D61B43"/>
    <w:rsid w:val="00D63373"/>
    <w:rsid w:val="00D6348F"/>
    <w:rsid w:val="00D70987"/>
    <w:rsid w:val="00D74012"/>
    <w:rsid w:val="00D74711"/>
    <w:rsid w:val="00D74A8D"/>
    <w:rsid w:val="00D77984"/>
    <w:rsid w:val="00D803E8"/>
    <w:rsid w:val="00D80713"/>
    <w:rsid w:val="00D80C13"/>
    <w:rsid w:val="00D80E2C"/>
    <w:rsid w:val="00D81427"/>
    <w:rsid w:val="00D866EA"/>
    <w:rsid w:val="00D867C5"/>
    <w:rsid w:val="00D90912"/>
    <w:rsid w:val="00D92CC4"/>
    <w:rsid w:val="00D94567"/>
    <w:rsid w:val="00D94DEC"/>
    <w:rsid w:val="00D94E54"/>
    <w:rsid w:val="00D973E0"/>
    <w:rsid w:val="00D9764A"/>
    <w:rsid w:val="00DA129A"/>
    <w:rsid w:val="00DA33EF"/>
    <w:rsid w:val="00DA3F25"/>
    <w:rsid w:val="00DA52E1"/>
    <w:rsid w:val="00DA5BCD"/>
    <w:rsid w:val="00DA6E74"/>
    <w:rsid w:val="00DA7A53"/>
    <w:rsid w:val="00DA7A86"/>
    <w:rsid w:val="00DA7FEE"/>
    <w:rsid w:val="00DB071D"/>
    <w:rsid w:val="00DB1339"/>
    <w:rsid w:val="00DB1FDB"/>
    <w:rsid w:val="00DB2105"/>
    <w:rsid w:val="00DB378A"/>
    <w:rsid w:val="00DB4444"/>
    <w:rsid w:val="00DB4E78"/>
    <w:rsid w:val="00DB5B93"/>
    <w:rsid w:val="00DB727E"/>
    <w:rsid w:val="00DC3C56"/>
    <w:rsid w:val="00DC46E7"/>
    <w:rsid w:val="00DC4EF0"/>
    <w:rsid w:val="00DC5F95"/>
    <w:rsid w:val="00DC6EF8"/>
    <w:rsid w:val="00DC76A2"/>
    <w:rsid w:val="00DD024C"/>
    <w:rsid w:val="00DD20A0"/>
    <w:rsid w:val="00DD3F5E"/>
    <w:rsid w:val="00DD4E51"/>
    <w:rsid w:val="00DD5B58"/>
    <w:rsid w:val="00DD6D77"/>
    <w:rsid w:val="00DD75C4"/>
    <w:rsid w:val="00DD7668"/>
    <w:rsid w:val="00DD7F3B"/>
    <w:rsid w:val="00DE0ACB"/>
    <w:rsid w:val="00DE36E5"/>
    <w:rsid w:val="00DE4235"/>
    <w:rsid w:val="00DE49AB"/>
    <w:rsid w:val="00DE578B"/>
    <w:rsid w:val="00DF21BE"/>
    <w:rsid w:val="00DF3137"/>
    <w:rsid w:val="00DF313D"/>
    <w:rsid w:val="00DF36CA"/>
    <w:rsid w:val="00DF36D5"/>
    <w:rsid w:val="00DF40DF"/>
    <w:rsid w:val="00DF419E"/>
    <w:rsid w:val="00DF4C61"/>
    <w:rsid w:val="00DF5FC5"/>
    <w:rsid w:val="00DF6939"/>
    <w:rsid w:val="00E00AAB"/>
    <w:rsid w:val="00E00B8D"/>
    <w:rsid w:val="00E05769"/>
    <w:rsid w:val="00E0578E"/>
    <w:rsid w:val="00E07F09"/>
    <w:rsid w:val="00E13CA9"/>
    <w:rsid w:val="00E140CB"/>
    <w:rsid w:val="00E1557D"/>
    <w:rsid w:val="00E168F1"/>
    <w:rsid w:val="00E174F4"/>
    <w:rsid w:val="00E179DE"/>
    <w:rsid w:val="00E20DD5"/>
    <w:rsid w:val="00E231D6"/>
    <w:rsid w:val="00E23D00"/>
    <w:rsid w:val="00E23D44"/>
    <w:rsid w:val="00E23FF9"/>
    <w:rsid w:val="00E24A87"/>
    <w:rsid w:val="00E25DC0"/>
    <w:rsid w:val="00E25EA6"/>
    <w:rsid w:val="00E260B1"/>
    <w:rsid w:val="00E27513"/>
    <w:rsid w:val="00E2799C"/>
    <w:rsid w:val="00E30762"/>
    <w:rsid w:val="00E30974"/>
    <w:rsid w:val="00E37889"/>
    <w:rsid w:val="00E4298A"/>
    <w:rsid w:val="00E42EF1"/>
    <w:rsid w:val="00E43005"/>
    <w:rsid w:val="00E4545D"/>
    <w:rsid w:val="00E458AC"/>
    <w:rsid w:val="00E46409"/>
    <w:rsid w:val="00E4719A"/>
    <w:rsid w:val="00E47CCF"/>
    <w:rsid w:val="00E5136F"/>
    <w:rsid w:val="00E5205C"/>
    <w:rsid w:val="00E55243"/>
    <w:rsid w:val="00E567C5"/>
    <w:rsid w:val="00E56845"/>
    <w:rsid w:val="00E61AAE"/>
    <w:rsid w:val="00E639D9"/>
    <w:rsid w:val="00E6419C"/>
    <w:rsid w:val="00E64863"/>
    <w:rsid w:val="00E6667D"/>
    <w:rsid w:val="00E71A5F"/>
    <w:rsid w:val="00E7366A"/>
    <w:rsid w:val="00E73F71"/>
    <w:rsid w:val="00E749B1"/>
    <w:rsid w:val="00E752B1"/>
    <w:rsid w:val="00E76976"/>
    <w:rsid w:val="00E81975"/>
    <w:rsid w:val="00E81E9E"/>
    <w:rsid w:val="00E8499B"/>
    <w:rsid w:val="00E855E6"/>
    <w:rsid w:val="00E8658A"/>
    <w:rsid w:val="00E91564"/>
    <w:rsid w:val="00E93CA5"/>
    <w:rsid w:val="00E94CDF"/>
    <w:rsid w:val="00E9511F"/>
    <w:rsid w:val="00E959A5"/>
    <w:rsid w:val="00E95B06"/>
    <w:rsid w:val="00E97225"/>
    <w:rsid w:val="00E9761A"/>
    <w:rsid w:val="00E97B5A"/>
    <w:rsid w:val="00EA1560"/>
    <w:rsid w:val="00EA3F08"/>
    <w:rsid w:val="00EB0620"/>
    <w:rsid w:val="00EB0689"/>
    <w:rsid w:val="00EB1D89"/>
    <w:rsid w:val="00EB46B7"/>
    <w:rsid w:val="00EB5879"/>
    <w:rsid w:val="00EC2230"/>
    <w:rsid w:val="00EC41EF"/>
    <w:rsid w:val="00EC5537"/>
    <w:rsid w:val="00EC5A01"/>
    <w:rsid w:val="00EC6F76"/>
    <w:rsid w:val="00ED16DB"/>
    <w:rsid w:val="00ED241D"/>
    <w:rsid w:val="00ED53C0"/>
    <w:rsid w:val="00ED5772"/>
    <w:rsid w:val="00ED6610"/>
    <w:rsid w:val="00EE130B"/>
    <w:rsid w:val="00EE1725"/>
    <w:rsid w:val="00EE2931"/>
    <w:rsid w:val="00EE3D66"/>
    <w:rsid w:val="00EE7CF2"/>
    <w:rsid w:val="00EF202A"/>
    <w:rsid w:val="00EF482E"/>
    <w:rsid w:val="00EF5A66"/>
    <w:rsid w:val="00EF6AA3"/>
    <w:rsid w:val="00F00679"/>
    <w:rsid w:val="00F01809"/>
    <w:rsid w:val="00F025D9"/>
    <w:rsid w:val="00F02AD5"/>
    <w:rsid w:val="00F04D9D"/>
    <w:rsid w:val="00F06336"/>
    <w:rsid w:val="00F103E9"/>
    <w:rsid w:val="00F12DD2"/>
    <w:rsid w:val="00F136EC"/>
    <w:rsid w:val="00F14523"/>
    <w:rsid w:val="00F15F95"/>
    <w:rsid w:val="00F2032B"/>
    <w:rsid w:val="00F20ED0"/>
    <w:rsid w:val="00F2174D"/>
    <w:rsid w:val="00F229ED"/>
    <w:rsid w:val="00F23A7B"/>
    <w:rsid w:val="00F245D2"/>
    <w:rsid w:val="00F27127"/>
    <w:rsid w:val="00F3453D"/>
    <w:rsid w:val="00F37C06"/>
    <w:rsid w:val="00F4092D"/>
    <w:rsid w:val="00F40C58"/>
    <w:rsid w:val="00F42B2D"/>
    <w:rsid w:val="00F44630"/>
    <w:rsid w:val="00F45480"/>
    <w:rsid w:val="00F45FEC"/>
    <w:rsid w:val="00F46311"/>
    <w:rsid w:val="00F466DB"/>
    <w:rsid w:val="00F476F9"/>
    <w:rsid w:val="00F5036F"/>
    <w:rsid w:val="00F50FFC"/>
    <w:rsid w:val="00F51C16"/>
    <w:rsid w:val="00F520DB"/>
    <w:rsid w:val="00F524FF"/>
    <w:rsid w:val="00F53530"/>
    <w:rsid w:val="00F54BBA"/>
    <w:rsid w:val="00F560D3"/>
    <w:rsid w:val="00F577E3"/>
    <w:rsid w:val="00F61C40"/>
    <w:rsid w:val="00F61E8F"/>
    <w:rsid w:val="00F62446"/>
    <w:rsid w:val="00F64A3C"/>
    <w:rsid w:val="00F66C0E"/>
    <w:rsid w:val="00F67DFD"/>
    <w:rsid w:val="00F71FCC"/>
    <w:rsid w:val="00F72EA7"/>
    <w:rsid w:val="00F74C2A"/>
    <w:rsid w:val="00F74D21"/>
    <w:rsid w:val="00F76115"/>
    <w:rsid w:val="00F77D55"/>
    <w:rsid w:val="00F80B91"/>
    <w:rsid w:val="00F80CE7"/>
    <w:rsid w:val="00F83AEA"/>
    <w:rsid w:val="00F83AEF"/>
    <w:rsid w:val="00F86CF9"/>
    <w:rsid w:val="00F93636"/>
    <w:rsid w:val="00F94EC2"/>
    <w:rsid w:val="00F96FFB"/>
    <w:rsid w:val="00FA07B9"/>
    <w:rsid w:val="00FA2E3D"/>
    <w:rsid w:val="00FA729B"/>
    <w:rsid w:val="00FB288F"/>
    <w:rsid w:val="00FB3B07"/>
    <w:rsid w:val="00FB5D94"/>
    <w:rsid w:val="00FC1BD5"/>
    <w:rsid w:val="00FC409A"/>
    <w:rsid w:val="00FC4238"/>
    <w:rsid w:val="00FC64CE"/>
    <w:rsid w:val="00FC7773"/>
    <w:rsid w:val="00FD0A7C"/>
    <w:rsid w:val="00FD1628"/>
    <w:rsid w:val="00FD3D50"/>
    <w:rsid w:val="00FD4204"/>
    <w:rsid w:val="00FD45AF"/>
    <w:rsid w:val="00FD73E6"/>
    <w:rsid w:val="00FE0FD0"/>
    <w:rsid w:val="00FE424E"/>
    <w:rsid w:val="00FE5463"/>
    <w:rsid w:val="00FE6523"/>
    <w:rsid w:val="00FE6C57"/>
    <w:rsid w:val="00FF0926"/>
    <w:rsid w:val="00FF0EBA"/>
    <w:rsid w:val="00FF25A0"/>
    <w:rsid w:val="00FF3EB9"/>
    <w:rsid w:val="00FF431A"/>
    <w:rsid w:val="00FF743A"/>
    <w:rsid w:val="00FF7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F6E8B"/>
  <w15:docId w15:val="{40F9E2CC-E0F4-4CBF-8C9D-276C5705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E8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1E8F"/>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F61E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E8F"/>
    <w:rPr>
      <w:rFonts w:ascii="Calibri" w:eastAsia="Calibri" w:hAnsi="Calibri" w:cs="Times New Roman"/>
    </w:rPr>
  </w:style>
  <w:style w:type="paragraph" w:styleId="Footer">
    <w:name w:val="footer"/>
    <w:basedOn w:val="Normal"/>
    <w:link w:val="FooterChar"/>
    <w:uiPriority w:val="99"/>
    <w:unhideWhenUsed/>
    <w:rsid w:val="00F61E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E8F"/>
    <w:rPr>
      <w:rFonts w:ascii="Calibri" w:eastAsia="Calibri" w:hAnsi="Calibri" w:cs="Times New Roman"/>
    </w:rPr>
  </w:style>
  <w:style w:type="paragraph" w:styleId="BalloonText">
    <w:name w:val="Balloon Text"/>
    <w:basedOn w:val="Normal"/>
    <w:link w:val="BalloonTextChar"/>
    <w:uiPriority w:val="99"/>
    <w:semiHidden/>
    <w:unhideWhenUsed/>
    <w:rsid w:val="00F61E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1E8F"/>
    <w:rPr>
      <w:rFonts w:ascii="Tahoma" w:eastAsia="Calibri" w:hAnsi="Tahoma" w:cs="Tahoma"/>
      <w:sz w:val="16"/>
      <w:szCs w:val="16"/>
    </w:rPr>
  </w:style>
  <w:style w:type="paragraph" w:styleId="ListParagraph">
    <w:name w:val="List Paragraph"/>
    <w:basedOn w:val="Normal"/>
    <w:uiPriority w:val="34"/>
    <w:qFormat/>
    <w:rsid w:val="00393C4F"/>
    <w:pPr>
      <w:ind w:left="720"/>
      <w:contextualSpacing/>
    </w:pPr>
  </w:style>
  <w:style w:type="paragraph" w:customStyle="1" w:styleId="Default">
    <w:name w:val="Default"/>
    <w:rsid w:val="00320A21"/>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basedOn w:val="Normal"/>
    <w:link w:val="FootnoteTextChar"/>
    <w:uiPriority w:val="99"/>
    <w:semiHidden/>
    <w:unhideWhenUsed/>
    <w:rsid w:val="00493F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3FD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493FD6"/>
    <w:rPr>
      <w:vertAlign w:val="superscript"/>
    </w:rPr>
  </w:style>
  <w:style w:type="character" w:styleId="CommentReference">
    <w:name w:val="annotation reference"/>
    <w:basedOn w:val="DefaultParagraphFont"/>
    <w:uiPriority w:val="99"/>
    <w:semiHidden/>
    <w:unhideWhenUsed/>
    <w:rsid w:val="00597347"/>
    <w:rPr>
      <w:sz w:val="16"/>
      <w:szCs w:val="16"/>
    </w:rPr>
  </w:style>
  <w:style w:type="paragraph" w:styleId="CommentText">
    <w:name w:val="annotation text"/>
    <w:basedOn w:val="Normal"/>
    <w:link w:val="CommentTextChar"/>
    <w:uiPriority w:val="99"/>
    <w:semiHidden/>
    <w:unhideWhenUsed/>
    <w:rsid w:val="00650297"/>
    <w:pPr>
      <w:spacing w:line="240" w:lineRule="auto"/>
    </w:pPr>
    <w:rPr>
      <w:sz w:val="20"/>
      <w:szCs w:val="20"/>
    </w:rPr>
  </w:style>
  <w:style w:type="character" w:customStyle="1" w:styleId="CommentTextChar">
    <w:name w:val="Comment Text Char"/>
    <w:basedOn w:val="DefaultParagraphFont"/>
    <w:link w:val="CommentText"/>
    <w:uiPriority w:val="99"/>
    <w:semiHidden/>
    <w:rsid w:val="0065029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50297"/>
    <w:rPr>
      <w:b/>
      <w:bCs/>
    </w:rPr>
  </w:style>
  <w:style w:type="character" w:customStyle="1" w:styleId="CommentSubjectChar">
    <w:name w:val="Comment Subject Char"/>
    <w:basedOn w:val="CommentTextChar"/>
    <w:link w:val="CommentSubject"/>
    <w:uiPriority w:val="99"/>
    <w:semiHidden/>
    <w:rsid w:val="00650297"/>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229461">
      <w:bodyDiv w:val="1"/>
      <w:marLeft w:val="0"/>
      <w:marRight w:val="0"/>
      <w:marTop w:val="0"/>
      <w:marBottom w:val="0"/>
      <w:divBdr>
        <w:top w:val="none" w:sz="0" w:space="0" w:color="auto"/>
        <w:left w:val="none" w:sz="0" w:space="0" w:color="auto"/>
        <w:bottom w:val="none" w:sz="0" w:space="0" w:color="auto"/>
        <w:right w:val="none" w:sz="0" w:space="0" w:color="auto"/>
      </w:divBdr>
      <w:divsChild>
        <w:div w:id="1477837237">
          <w:marLeft w:val="504"/>
          <w:marRight w:val="0"/>
          <w:marTop w:val="140"/>
          <w:marBottom w:val="0"/>
          <w:divBdr>
            <w:top w:val="none" w:sz="0" w:space="0" w:color="auto"/>
            <w:left w:val="none" w:sz="0" w:space="0" w:color="auto"/>
            <w:bottom w:val="none" w:sz="0" w:space="0" w:color="auto"/>
            <w:right w:val="none" w:sz="0" w:space="0" w:color="auto"/>
          </w:divBdr>
        </w:div>
        <w:div w:id="1138692298">
          <w:marLeft w:val="1008"/>
          <w:marRight w:val="0"/>
          <w:marTop w:val="110"/>
          <w:marBottom w:val="0"/>
          <w:divBdr>
            <w:top w:val="none" w:sz="0" w:space="0" w:color="auto"/>
            <w:left w:val="none" w:sz="0" w:space="0" w:color="auto"/>
            <w:bottom w:val="none" w:sz="0" w:space="0" w:color="auto"/>
            <w:right w:val="none" w:sz="0" w:space="0" w:color="auto"/>
          </w:divBdr>
        </w:div>
        <w:div w:id="833649389">
          <w:marLeft w:val="1008"/>
          <w:marRight w:val="0"/>
          <w:marTop w:val="110"/>
          <w:marBottom w:val="0"/>
          <w:divBdr>
            <w:top w:val="none" w:sz="0" w:space="0" w:color="auto"/>
            <w:left w:val="none" w:sz="0" w:space="0" w:color="auto"/>
            <w:bottom w:val="none" w:sz="0" w:space="0" w:color="auto"/>
            <w:right w:val="none" w:sz="0" w:space="0" w:color="auto"/>
          </w:divBdr>
        </w:div>
        <w:div w:id="47264792">
          <w:marLeft w:val="1008"/>
          <w:marRight w:val="0"/>
          <w:marTop w:val="110"/>
          <w:marBottom w:val="0"/>
          <w:divBdr>
            <w:top w:val="none" w:sz="0" w:space="0" w:color="auto"/>
            <w:left w:val="none" w:sz="0" w:space="0" w:color="auto"/>
            <w:bottom w:val="none" w:sz="0" w:space="0" w:color="auto"/>
            <w:right w:val="none" w:sz="0" w:space="0" w:color="auto"/>
          </w:divBdr>
        </w:div>
      </w:divsChild>
    </w:div>
    <w:div w:id="420806668">
      <w:bodyDiv w:val="1"/>
      <w:marLeft w:val="0"/>
      <w:marRight w:val="0"/>
      <w:marTop w:val="0"/>
      <w:marBottom w:val="0"/>
      <w:divBdr>
        <w:top w:val="none" w:sz="0" w:space="0" w:color="auto"/>
        <w:left w:val="none" w:sz="0" w:space="0" w:color="auto"/>
        <w:bottom w:val="none" w:sz="0" w:space="0" w:color="auto"/>
        <w:right w:val="none" w:sz="0" w:space="0" w:color="auto"/>
      </w:divBdr>
    </w:div>
    <w:div w:id="658772392">
      <w:bodyDiv w:val="1"/>
      <w:marLeft w:val="0"/>
      <w:marRight w:val="0"/>
      <w:marTop w:val="0"/>
      <w:marBottom w:val="0"/>
      <w:divBdr>
        <w:top w:val="none" w:sz="0" w:space="0" w:color="auto"/>
        <w:left w:val="none" w:sz="0" w:space="0" w:color="auto"/>
        <w:bottom w:val="none" w:sz="0" w:space="0" w:color="auto"/>
        <w:right w:val="none" w:sz="0" w:space="0" w:color="auto"/>
      </w:divBdr>
    </w:div>
    <w:div w:id="938030227">
      <w:bodyDiv w:val="1"/>
      <w:marLeft w:val="0"/>
      <w:marRight w:val="0"/>
      <w:marTop w:val="0"/>
      <w:marBottom w:val="0"/>
      <w:divBdr>
        <w:top w:val="none" w:sz="0" w:space="0" w:color="auto"/>
        <w:left w:val="none" w:sz="0" w:space="0" w:color="auto"/>
        <w:bottom w:val="none" w:sz="0" w:space="0" w:color="auto"/>
        <w:right w:val="none" w:sz="0" w:space="0" w:color="auto"/>
      </w:divBdr>
    </w:div>
    <w:div w:id="1307316767">
      <w:bodyDiv w:val="1"/>
      <w:marLeft w:val="0"/>
      <w:marRight w:val="0"/>
      <w:marTop w:val="0"/>
      <w:marBottom w:val="0"/>
      <w:divBdr>
        <w:top w:val="none" w:sz="0" w:space="0" w:color="auto"/>
        <w:left w:val="none" w:sz="0" w:space="0" w:color="auto"/>
        <w:bottom w:val="none" w:sz="0" w:space="0" w:color="auto"/>
        <w:right w:val="none" w:sz="0" w:space="0" w:color="auto"/>
      </w:divBdr>
      <w:divsChild>
        <w:div w:id="374622789">
          <w:marLeft w:val="806"/>
          <w:marRight w:val="0"/>
          <w:marTop w:val="140"/>
          <w:marBottom w:val="0"/>
          <w:divBdr>
            <w:top w:val="none" w:sz="0" w:space="0" w:color="auto"/>
            <w:left w:val="none" w:sz="0" w:space="0" w:color="auto"/>
            <w:bottom w:val="none" w:sz="0" w:space="0" w:color="auto"/>
            <w:right w:val="none" w:sz="0" w:space="0" w:color="auto"/>
          </w:divBdr>
        </w:div>
        <w:div w:id="1246845687">
          <w:marLeft w:val="806"/>
          <w:marRight w:val="0"/>
          <w:marTop w:val="140"/>
          <w:marBottom w:val="0"/>
          <w:divBdr>
            <w:top w:val="none" w:sz="0" w:space="0" w:color="auto"/>
            <w:left w:val="none" w:sz="0" w:space="0" w:color="auto"/>
            <w:bottom w:val="none" w:sz="0" w:space="0" w:color="auto"/>
            <w:right w:val="none" w:sz="0" w:space="0" w:color="auto"/>
          </w:divBdr>
        </w:div>
        <w:div w:id="1357584453">
          <w:marLeft w:val="806"/>
          <w:marRight w:val="0"/>
          <w:marTop w:val="140"/>
          <w:marBottom w:val="0"/>
          <w:divBdr>
            <w:top w:val="none" w:sz="0" w:space="0" w:color="auto"/>
            <w:left w:val="none" w:sz="0" w:space="0" w:color="auto"/>
            <w:bottom w:val="none" w:sz="0" w:space="0" w:color="auto"/>
            <w:right w:val="none" w:sz="0" w:space="0" w:color="auto"/>
          </w:divBdr>
        </w:div>
        <w:div w:id="726145752">
          <w:marLeft w:val="806"/>
          <w:marRight w:val="0"/>
          <w:marTop w:val="140"/>
          <w:marBottom w:val="0"/>
          <w:divBdr>
            <w:top w:val="none" w:sz="0" w:space="0" w:color="auto"/>
            <w:left w:val="none" w:sz="0" w:space="0" w:color="auto"/>
            <w:bottom w:val="none" w:sz="0" w:space="0" w:color="auto"/>
            <w:right w:val="none" w:sz="0" w:space="0" w:color="auto"/>
          </w:divBdr>
        </w:div>
        <w:div w:id="1319772224">
          <w:marLeft w:val="806"/>
          <w:marRight w:val="0"/>
          <w:marTop w:val="140"/>
          <w:marBottom w:val="0"/>
          <w:divBdr>
            <w:top w:val="none" w:sz="0" w:space="0" w:color="auto"/>
            <w:left w:val="none" w:sz="0" w:space="0" w:color="auto"/>
            <w:bottom w:val="none" w:sz="0" w:space="0" w:color="auto"/>
            <w:right w:val="none" w:sz="0" w:space="0" w:color="auto"/>
          </w:divBdr>
        </w:div>
      </w:divsChild>
    </w:div>
    <w:div w:id="1395198509">
      <w:bodyDiv w:val="1"/>
      <w:marLeft w:val="0"/>
      <w:marRight w:val="0"/>
      <w:marTop w:val="0"/>
      <w:marBottom w:val="0"/>
      <w:divBdr>
        <w:top w:val="none" w:sz="0" w:space="0" w:color="auto"/>
        <w:left w:val="none" w:sz="0" w:space="0" w:color="auto"/>
        <w:bottom w:val="none" w:sz="0" w:space="0" w:color="auto"/>
        <w:right w:val="none" w:sz="0" w:space="0" w:color="auto"/>
      </w:divBdr>
    </w:div>
    <w:div w:id="1406226735">
      <w:bodyDiv w:val="1"/>
      <w:marLeft w:val="0"/>
      <w:marRight w:val="0"/>
      <w:marTop w:val="0"/>
      <w:marBottom w:val="0"/>
      <w:divBdr>
        <w:top w:val="none" w:sz="0" w:space="0" w:color="auto"/>
        <w:left w:val="none" w:sz="0" w:space="0" w:color="auto"/>
        <w:bottom w:val="none" w:sz="0" w:space="0" w:color="auto"/>
        <w:right w:val="none" w:sz="0" w:space="0" w:color="auto"/>
      </w:divBdr>
      <w:divsChild>
        <w:div w:id="1581790221">
          <w:marLeft w:val="547"/>
          <w:marRight w:val="0"/>
          <w:marTop w:val="0"/>
          <w:marBottom w:val="0"/>
          <w:divBdr>
            <w:top w:val="none" w:sz="0" w:space="0" w:color="auto"/>
            <w:left w:val="none" w:sz="0" w:space="0" w:color="auto"/>
            <w:bottom w:val="none" w:sz="0" w:space="0" w:color="auto"/>
            <w:right w:val="none" w:sz="0" w:space="0" w:color="auto"/>
          </w:divBdr>
        </w:div>
        <w:div w:id="1073507752">
          <w:marLeft w:val="547"/>
          <w:marRight w:val="0"/>
          <w:marTop w:val="0"/>
          <w:marBottom w:val="0"/>
          <w:divBdr>
            <w:top w:val="none" w:sz="0" w:space="0" w:color="auto"/>
            <w:left w:val="none" w:sz="0" w:space="0" w:color="auto"/>
            <w:bottom w:val="none" w:sz="0" w:space="0" w:color="auto"/>
            <w:right w:val="none" w:sz="0" w:space="0" w:color="auto"/>
          </w:divBdr>
        </w:div>
        <w:div w:id="943223943">
          <w:marLeft w:val="547"/>
          <w:marRight w:val="0"/>
          <w:marTop w:val="0"/>
          <w:marBottom w:val="0"/>
          <w:divBdr>
            <w:top w:val="none" w:sz="0" w:space="0" w:color="auto"/>
            <w:left w:val="none" w:sz="0" w:space="0" w:color="auto"/>
            <w:bottom w:val="none" w:sz="0" w:space="0" w:color="auto"/>
            <w:right w:val="none" w:sz="0" w:space="0" w:color="auto"/>
          </w:divBdr>
        </w:div>
        <w:div w:id="1519390636">
          <w:marLeft w:val="547"/>
          <w:marRight w:val="0"/>
          <w:marTop w:val="0"/>
          <w:marBottom w:val="0"/>
          <w:divBdr>
            <w:top w:val="none" w:sz="0" w:space="0" w:color="auto"/>
            <w:left w:val="none" w:sz="0" w:space="0" w:color="auto"/>
            <w:bottom w:val="none" w:sz="0" w:space="0" w:color="auto"/>
            <w:right w:val="none" w:sz="0" w:space="0" w:color="auto"/>
          </w:divBdr>
        </w:div>
      </w:divsChild>
    </w:div>
    <w:div w:id="1772430540">
      <w:bodyDiv w:val="1"/>
      <w:marLeft w:val="0"/>
      <w:marRight w:val="0"/>
      <w:marTop w:val="0"/>
      <w:marBottom w:val="0"/>
      <w:divBdr>
        <w:top w:val="none" w:sz="0" w:space="0" w:color="auto"/>
        <w:left w:val="none" w:sz="0" w:space="0" w:color="auto"/>
        <w:bottom w:val="none" w:sz="0" w:space="0" w:color="auto"/>
        <w:right w:val="none" w:sz="0" w:space="0" w:color="auto"/>
      </w:divBdr>
      <w:divsChild>
        <w:div w:id="2129085087">
          <w:marLeft w:val="504"/>
          <w:marRight w:val="0"/>
          <w:marTop w:val="140"/>
          <w:marBottom w:val="0"/>
          <w:divBdr>
            <w:top w:val="none" w:sz="0" w:space="0" w:color="auto"/>
            <w:left w:val="none" w:sz="0" w:space="0" w:color="auto"/>
            <w:bottom w:val="none" w:sz="0" w:space="0" w:color="auto"/>
            <w:right w:val="none" w:sz="0" w:space="0" w:color="auto"/>
          </w:divBdr>
        </w:div>
        <w:div w:id="40136876">
          <w:marLeft w:val="504"/>
          <w:marRight w:val="0"/>
          <w:marTop w:val="140"/>
          <w:marBottom w:val="0"/>
          <w:divBdr>
            <w:top w:val="none" w:sz="0" w:space="0" w:color="auto"/>
            <w:left w:val="none" w:sz="0" w:space="0" w:color="auto"/>
            <w:bottom w:val="none" w:sz="0" w:space="0" w:color="auto"/>
            <w:right w:val="none" w:sz="0" w:space="0" w:color="auto"/>
          </w:divBdr>
        </w:div>
        <w:div w:id="581648099">
          <w:marLeft w:val="504"/>
          <w:marRight w:val="0"/>
          <w:marTop w:val="140"/>
          <w:marBottom w:val="0"/>
          <w:divBdr>
            <w:top w:val="none" w:sz="0" w:space="0" w:color="auto"/>
            <w:left w:val="none" w:sz="0" w:space="0" w:color="auto"/>
            <w:bottom w:val="none" w:sz="0" w:space="0" w:color="auto"/>
            <w:right w:val="none" w:sz="0" w:space="0" w:color="auto"/>
          </w:divBdr>
        </w:div>
        <w:div w:id="269052928">
          <w:marLeft w:val="1008"/>
          <w:marRight w:val="0"/>
          <w:marTop w:val="110"/>
          <w:marBottom w:val="0"/>
          <w:divBdr>
            <w:top w:val="none" w:sz="0" w:space="0" w:color="auto"/>
            <w:left w:val="none" w:sz="0" w:space="0" w:color="auto"/>
            <w:bottom w:val="none" w:sz="0" w:space="0" w:color="auto"/>
            <w:right w:val="none" w:sz="0" w:space="0" w:color="auto"/>
          </w:divBdr>
        </w:div>
      </w:divsChild>
    </w:div>
    <w:div w:id="1782456195">
      <w:bodyDiv w:val="1"/>
      <w:marLeft w:val="0"/>
      <w:marRight w:val="0"/>
      <w:marTop w:val="0"/>
      <w:marBottom w:val="0"/>
      <w:divBdr>
        <w:top w:val="none" w:sz="0" w:space="0" w:color="auto"/>
        <w:left w:val="none" w:sz="0" w:space="0" w:color="auto"/>
        <w:bottom w:val="none" w:sz="0" w:space="0" w:color="auto"/>
        <w:right w:val="none" w:sz="0" w:space="0" w:color="auto"/>
      </w:divBdr>
      <w:divsChild>
        <w:div w:id="787818975">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RIP Root Document Content Type" ma:contentTypeID="0x0101008D6FDFB467BF6347A633051D2FA40DA80011BF0BED8AA3344F9A3679DD453705D5" ma:contentTypeVersion="0" ma:contentTypeDescription="Root content type to be used for generation of extended/refined content types for PRRIP and its committees. " ma:contentTypeScope="" ma:versionID="de43156cdc8f72a7f6510c5a8e5c4ed2">
  <xsd:schema xmlns:xsd="http://www.w3.org/2001/XMLSchema" xmlns:xs="http://www.w3.org/2001/XMLSchema" xmlns:p="http://schemas.microsoft.com/office/2006/metadata/properties" xmlns:ns2="http://schemas.microsoft.com/sharepoint/v3/fields" xmlns:ns3="b41029d4-2a39-4da2-a0f9-1cfd20f69afd" targetNamespace="http://schemas.microsoft.com/office/2006/metadata/properties" ma:root="true" ma:fieldsID="1a5517139565f75221fa21c2fa013a99" ns2:_="" ns3:_="">
    <xsd:import namespace="http://schemas.microsoft.com/sharepoint/v3/fields"/>
    <xsd:import namespace="b41029d4-2a39-4da2-a0f9-1cfd20f69afd"/>
    <xsd:element name="properties">
      <xsd:complexType>
        <xsd:sequence>
          <xsd:element name="documentManagement">
            <xsd:complexType>
              <xsd:all>
                <xsd:element ref="ns2:_Contributor" minOccurs="0"/>
                <xsd:element ref="ns2:_Source" minOccurs="0"/>
                <xsd:element ref="ns2:_Publisher" minOccurs="0"/>
                <xsd:element ref="ns3:PRRIPDocumentTypeClassification"/>
                <xsd:element ref="ns3:PRRIPDocumentCompletenessLevel"/>
                <xsd:element ref="ns3:PRRIPDocumentCategory"/>
                <xsd:element ref="ns3:PRRIPAreaOfFocus"/>
                <xsd:element ref="ns3:PRRIPCanPubliclyShare" minOccurs="0"/>
                <xsd:element ref="ns3:PRRIPTargetSpecies"/>
                <xsd:element ref="ns3:PRRIPPublicationDate" minOccurs="0"/>
                <xsd:element ref="ns3:PRRIPCommitteeAcronym" minOccurs="0"/>
                <xsd:element ref="ns3:PRRIPWaterCategory" minOccurs="0"/>
                <xsd:element ref="ns3:PRRIPDepletionsPlanSignat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ntributor" ma:index="9" nillable="true" ma:displayName="Contributor" ma:description="One or more people or organizations that contributed to this resource" ma:internalName="_Contributor">
      <xsd:simpleType>
        <xsd:restriction base="dms:Note">
          <xsd:maxLength value="255"/>
        </xsd:restriction>
      </xsd:simpleType>
    </xsd:element>
    <xsd:element name="_Source" ma:index="10" nillable="true" ma:displayName="Source" ma:description="References to resources from which this resource was derived" ma:internalName="_Source">
      <xsd:simpleType>
        <xsd:restriction base="dms:Note">
          <xsd:maxLength value="255"/>
        </xsd:restriction>
      </xsd:simpleType>
    </xsd:element>
    <xsd:element name="_Publisher" ma:index="11" nillable="true" ma:displayName="Publisher" ma:description="The person, organization or service that published this resource" ma:format="Dropdown" ma:internalName="_Publisher">
      <xsd:simpleType>
        <xsd:union memberTypes="dms:Text">
          <xsd:simpleType>
            <xsd:restriction base="dms:Choice">
              <xsd:enumeration value="Platte River Recovery Implementation Program"/>
              <xsd:enumeration value="United States Army Corps of Engineers"/>
              <xsd:enumeration value="United States Fish &amp; Wildlife Service"/>
              <xsd:enumeration value="United States Geological Survey"/>
              <xsd:enumeration value="United States Bureau of Reclamation"/>
              <xsd:enumeration value="Other"/>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b41029d4-2a39-4da2-a0f9-1cfd20f69afd" elementFormDefault="qualified">
    <xsd:import namespace="http://schemas.microsoft.com/office/2006/documentManagement/types"/>
    <xsd:import namespace="http://schemas.microsoft.com/office/infopath/2007/PartnerControls"/>
    <xsd:element name="PRRIPDocumentTypeClassification" ma:index="12" ma:displayName="PRRIP Document Type Classification" ma:description="Indicates the PRRIP document type." ma:format="Dropdown" ma:internalName="PRRIPDocumentTypeClassification" ma:readOnly="false">
      <xsd:simpleType>
        <xsd:restriction base="dms:Choice">
          <xsd:enumeration value="Appendix"/>
          <xsd:enumeration value="FAQs"/>
          <xsd:enumeration value="Gathered Data"/>
          <xsd:enumeration value="Meeting Agenda"/>
          <xsd:enumeration value="Meeting Minutes"/>
          <xsd:enumeration value="Picture / Image / Logo"/>
          <xsd:enumeration value="Program Budget"/>
          <xsd:enumeration value="Protocol"/>
          <xsd:enumeration value="Request For Proposal/Quote"/>
          <xsd:enumeration value="Study"/>
          <xsd:enumeration value="Technical Report"/>
          <xsd:enumeration value="Work Plan"/>
          <xsd:enumeration value="Other"/>
        </xsd:restriction>
      </xsd:simpleType>
    </xsd:element>
    <xsd:element name="PRRIPDocumentCompletenessLevel" ma:index="13" ma:displayName="PRRIP Document Completeness Level" ma:description="Used to indicate the level of versioning regarding prep/publication." ma:format="Dropdown" ma:internalName="PRRIPDocumentCompletenessLevel">
      <xsd:simpleType>
        <xsd:restriction base="dms:Choice">
          <xsd:enumeration value="Personal Document"/>
          <xsd:enumeration value="Notes / Scratchpad"/>
          <xsd:enumeration value="Draft"/>
          <xsd:enumeration value="For Review / Feedback"/>
          <xsd:enumeration value="Proposed Final"/>
          <xsd:enumeration value="Final"/>
          <xsd:enumeration value="Published for Public"/>
          <xsd:enumeration value="Other"/>
        </xsd:restriction>
      </xsd:simpleType>
    </xsd:element>
    <xsd:element name="PRRIPDocumentCategory" ma:index="14" ma:displayName="PRRIP Document Category" ma:description="Used to categorize the PRRIP document to a specific program purpose area." ma:format="Dropdown" ma:internalName="PRRIPDocumentCategory">
      <xsd:simpleType>
        <xsd:restriction base="dms:Choice">
          <xsd:enumeration value="Administrative"/>
          <xsd:enumeration value="Committee"/>
          <xsd:enumeration value="Programmatic"/>
          <xsd:enumeration value="Technical"/>
          <xsd:enumeration value="Other"/>
        </xsd:restriction>
      </xsd:simpleType>
    </xsd:element>
    <xsd:element name="PRRIPAreaOfFocus" ma:index="15" ma:displayName="PRRIP Area of Focus" ma:default="Other" ma:description="Used to categorize the document's Topical Focus" ma:format="Dropdown" ma:internalName="PRRIPAreaOfFocus">
      <xsd:simpleType>
        <xsd:restriction base="dms:Choice">
          <xsd:enumeration value="Adaptive Management"/>
          <xsd:enumeration value="Geomorphology"/>
          <xsd:enumeration value="Habitat"/>
          <xsd:enumeration value="Land"/>
          <xsd:enumeration value="Target Species"/>
          <xsd:enumeration value="Non-Target Species"/>
          <xsd:enumeration value="Vegetation"/>
          <xsd:enumeration value="Water"/>
          <xsd:enumeration value="Other"/>
        </xsd:restriction>
      </xsd:simpleType>
    </xsd:element>
    <xsd:element name="PRRIPCanPubliclyShare" ma:index="16" nillable="true" ma:displayName="PRRIP Can Publicly Share" ma:default="0" ma:description="Indicates whether the item can or cannot be shared with the public." ma:internalName="PRRIPCanPubliclyShare">
      <xsd:simpleType>
        <xsd:restriction base="dms:Boolean"/>
      </xsd:simpleType>
    </xsd:element>
    <xsd:element name="PRRIPTargetSpecies" ma:index="17" ma:displayName="PRRIP Target Species" ma:description="Used to indicate the item's relevant program's target species." ma:format="Dropdown" ma:internalName="PRRIPTargetSpecies" ma:readOnly="false">
      <xsd:simpleType>
        <xsd:restriction base="dms:Choice">
          <xsd:enumeration value="Interior Least Tern"/>
          <xsd:enumeration value="Interior Least Terns and Piping Plovers"/>
          <xsd:enumeration value="Pallid Sturgeon"/>
          <xsd:enumeration value="Piping Plover"/>
          <xsd:enumeration value="Whooping Crane"/>
          <xsd:enumeration value="Not Applicable"/>
        </xsd:restriction>
      </xsd:simpleType>
    </xsd:element>
    <xsd:element name="PRRIPPublicationDate" ma:index="18" nillable="true" ma:displayName="PRRIP Publication Date" ma:description="Date of publication for the document, article, magazine, etc." ma:format="DateOnly" ma:internalName="PRRIPPublicationDate">
      <xsd:simpleType>
        <xsd:restriction base="dms:DateTime"/>
      </xsd:simpleType>
    </xsd:element>
    <xsd:element name="PRRIPCommitteeAcronym" ma:index="19" nillable="true" ma:displayName="PRRIP Committee Acronym" ma:description="Used to specify one of the PRRIP Committees." ma:format="Dropdown" ma:internalName="PRRIPCommitteeAcronym">
      <xsd:simpleType>
        <xsd:restriction base="dms:Choice">
          <xsd:enumeration value="EDO"/>
          <xsd:enumeration value="FC"/>
          <xsd:enumeration value="GC"/>
          <xsd:enumeration value="ISAC"/>
          <xsd:enumeration value="LAC"/>
          <xsd:enumeration value="TAC"/>
          <xsd:enumeration value="WAC"/>
          <xsd:enumeration value="Other"/>
          <xsd:enumeration value="All"/>
        </xsd:restriction>
      </xsd:simpleType>
    </xsd:element>
    <xsd:element name="PRRIPWaterCategory" ma:index="20" nillable="true" ma:displayName="PRRIP Water Category" ma:format="Dropdown" ma:internalName="PRRIPWaterCategory">
      <xsd:simpleType>
        <xsd:restriction base="dms:Choice">
          <xsd:enumeration value="General"/>
          <xsd:enumeration value="WAP-CNPPID Rereg. Reservoir"/>
          <xsd:enumeration value="WAP-Elm Creek Rereg. Reservoir"/>
          <xsd:enumeration value="WAP-NE Groundwater Recharge"/>
          <xsd:enumeration value="WAP-Net Controllable Conserved Water"/>
          <xsd:enumeration value="WAP-Pathfinder Account"/>
          <xsd:enumeration value="WAP-Glendo Reservoir"/>
          <xsd:enumeration value="WAP-Tamarack III"/>
          <xsd:enumeration value="WAP-NE Water Leasing"/>
          <xsd:enumeration value="WAP-Water Management Incentives"/>
          <xsd:enumeration value="WAP-NE Groundwater Management"/>
          <xsd:enumeration value="WAP-Power Interference"/>
          <xsd:enumeration value="WAP-WY Water Leasing"/>
          <xsd:enumeration value="WAP-LaPrele Reservoir"/>
          <xsd:enumeration value="North Platte Chokepoint"/>
          <xsd:enumeration value="Short-Duration High Flow"/>
        </xsd:restriction>
      </xsd:simpleType>
    </xsd:element>
    <xsd:element name="PRRIPDepletionsPlanSignatory" ma:index="21" nillable="true" ma:displayName="PRRIP Depletions Plan Signatory" ma:format="Dropdown" ma:internalName="PRRIPDepletionsPlanSignatory">
      <xsd:simpleType>
        <xsd:restriction base="dms:Choice">
          <xsd:enumeration value="Colorado"/>
          <xsd:enumeration value="Nebraska"/>
          <xsd:enumeration value="Wyoming"/>
          <xsd:enumeration value="Federal Govern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RRIPDocumentCompletenessLevel xmlns="b41029d4-2a39-4da2-a0f9-1cfd20f69afd">For Review / Feedback</PRRIPDocumentCompletenessLevel>
    <_Contributor xmlns="http://schemas.microsoft.com/sharepoint/v3/fields" xsi:nil="true"/>
    <PRRIPCanPubliclyShare xmlns="b41029d4-2a39-4da2-a0f9-1cfd20f69afd">false</PRRIPCanPubliclyShare>
    <_Source xmlns="http://schemas.microsoft.com/sharepoint/v3/fields" xsi:nil="true"/>
    <PRRIPDocumentTypeClassification xmlns="b41029d4-2a39-4da2-a0f9-1cfd20f69afd">Meeting Minutes</PRRIPDocumentTypeClassification>
    <PRRIPWaterCategory xmlns="b41029d4-2a39-4da2-a0f9-1cfd20f69afd" xsi:nil="true"/>
    <PRRIPDepletionsPlanSignatory xmlns="b41029d4-2a39-4da2-a0f9-1cfd20f69afd" xsi:nil="true"/>
    <PRRIPDocumentCategory xmlns="b41029d4-2a39-4da2-a0f9-1cfd20f69afd">Committee</PRRIPDocumentCategory>
    <PRRIPPublicationDate xmlns="b41029d4-2a39-4da2-a0f9-1cfd20f69afd" xsi:nil="true"/>
    <PRRIPCommitteeAcronym xmlns="b41029d4-2a39-4da2-a0f9-1cfd20f69afd">TAC</PRRIPCommitteeAcronym>
    <_Publisher xmlns="http://schemas.microsoft.com/sharepoint/v3/fields">Platte River Recovery Implementation Program</_Publisher>
    <PRRIPAreaOfFocus xmlns="b41029d4-2a39-4da2-a0f9-1cfd20f69afd">Other</PRRIPAreaOfFocus>
    <PRRIPTargetSpecies xmlns="b41029d4-2a39-4da2-a0f9-1cfd20f69afd">Not Applicable</PRRIPTargetSpecies>
  </documentManagement>
</p:properties>
</file>

<file path=customXml/item4.xml><?xml version="1.0" encoding="utf-8"?>
<?mso-contentType ?>
<SharedContentType xmlns="Microsoft.SharePoint.Taxonomy.ContentTypeSync" SourceId="9516622f-9fb0-4397-bf02-2c35dcb1a58b" ContentTypeId="0x0101008D6FDFB467BF6347A633051D2FA40DA8" PreviousValue="false"/>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11FF2B-3E9B-428D-896A-D8FCA0D63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b41029d4-2a39-4da2-a0f9-1cfd20f69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AA9262-C031-405B-92F5-6D4C97F350D4}">
  <ds:schemaRefs>
    <ds:schemaRef ds:uri="http://schemas.microsoft.com/sharepoint/v3/contenttype/forms"/>
  </ds:schemaRefs>
</ds:datastoreItem>
</file>

<file path=customXml/itemProps3.xml><?xml version="1.0" encoding="utf-8"?>
<ds:datastoreItem xmlns:ds="http://schemas.openxmlformats.org/officeDocument/2006/customXml" ds:itemID="{FC33E957-B227-48B3-9EFF-E9267DB5040D}">
  <ds:schemaRefs>
    <ds:schemaRef ds:uri="http://schemas.microsoft.com/office/2006/metadata/properties"/>
    <ds:schemaRef ds:uri="b41029d4-2a39-4da2-a0f9-1cfd20f69afd"/>
    <ds:schemaRef ds:uri="http://schemas.microsoft.com/sharepoint/v3/fields"/>
  </ds:schemaRefs>
</ds:datastoreItem>
</file>

<file path=customXml/itemProps4.xml><?xml version="1.0" encoding="utf-8"?>
<ds:datastoreItem xmlns:ds="http://schemas.openxmlformats.org/officeDocument/2006/customXml" ds:itemID="{A9051F95-0D64-4C20-AF89-B327ED9C2479}">
  <ds:schemaRefs>
    <ds:schemaRef ds:uri="Microsoft.SharePoint.Taxonomy.ContentTypeSync"/>
  </ds:schemaRefs>
</ds:datastoreItem>
</file>

<file path=customXml/itemProps5.xml><?xml version="1.0" encoding="utf-8"?>
<ds:datastoreItem xmlns:ds="http://schemas.openxmlformats.org/officeDocument/2006/customXml" ds:itemID="{914A770C-0B10-4BDC-A9CD-F46EBBF14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1034</Words>
  <Characters>5894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2017 February TAC Meeting Minutes Draft</vt:lpstr>
    </vt:vector>
  </TitlesOfParts>
  <Company>USFWS</Company>
  <LinksUpToDate>false</LinksUpToDate>
  <CharactersWithSpaces>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 February TAC Meeting Minutes Draft</dc:title>
  <dc:creator>EDO</dc:creator>
  <cp:lastModifiedBy>David Baasch</cp:lastModifiedBy>
  <cp:revision>6</cp:revision>
  <cp:lastPrinted>2017-03-09T18:23:00Z</cp:lastPrinted>
  <dcterms:created xsi:type="dcterms:W3CDTF">2019-05-06T13:44:00Z</dcterms:created>
  <dcterms:modified xsi:type="dcterms:W3CDTF">2019-05-30T12:44:00Z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0x0101008D6FDFB467BF6347A633051D2FA40DA80011BF0BED8AA3344F9A3679DD453705D5</vt:lpwstr>
  </property>
</Properties>
</file>